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F93D0D" w14:paraId="245EF176" w14:textId="77777777" w:rsidTr="003E3F3F">
        <w:tc>
          <w:tcPr>
            <w:tcW w:w="1620" w:type="dxa"/>
            <w:tcBorders>
              <w:bottom w:val="single" w:sz="4" w:space="0" w:color="auto"/>
            </w:tcBorders>
            <w:shd w:val="clear" w:color="auto" w:fill="FFFFFF"/>
            <w:vAlign w:val="center"/>
          </w:tcPr>
          <w:p w14:paraId="2EB0B6FD" w14:textId="77777777" w:rsidR="00F93D0D" w:rsidRDefault="00F93D0D" w:rsidP="003E3F3F">
            <w:pPr>
              <w:pStyle w:val="Header"/>
            </w:pPr>
            <w:r>
              <w:t>NPRR Number</w:t>
            </w:r>
          </w:p>
        </w:tc>
        <w:tc>
          <w:tcPr>
            <w:tcW w:w="1237" w:type="dxa"/>
            <w:tcBorders>
              <w:bottom w:val="single" w:sz="4" w:space="0" w:color="auto"/>
            </w:tcBorders>
            <w:vAlign w:val="center"/>
          </w:tcPr>
          <w:p w14:paraId="4C68E0A0" w14:textId="77777777" w:rsidR="00F93D0D" w:rsidRDefault="00AB7C74" w:rsidP="003E3F3F">
            <w:pPr>
              <w:pStyle w:val="Header"/>
              <w:jc w:val="center"/>
            </w:pPr>
            <w:hyperlink r:id="rId8" w:anchor="summary" w:history="1">
              <w:r w:rsidR="00F93D0D" w:rsidRPr="007D2DB3">
                <w:rPr>
                  <w:rStyle w:val="Hyperlink"/>
                </w:rPr>
                <w:t>1206</w:t>
              </w:r>
            </w:hyperlink>
          </w:p>
        </w:tc>
        <w:tc>
          <w:tcPr>
            <w:tcW w:w="923" w:type="dxa"/>
            <w:tcBorders>
              <w:bottom w:val="single" w:sz="4" w:space="0" w:color="auto"/>
            </w:tcBorders>
            <w:shd w:val="clear" w:color="auto" w:fill="FFFFFF"/>
            <w:vAlign w:val="center"/>
          </w:tcPr>
          <w:p w14:paraId="6E7E365C" w14:textId="77777777" w:rsidR="00F93D0D" w:rsidRDefault="00F93D0D" w:rsidP="003E3F3F">
            <w:pPr>
              <w:pStyle w:val="Header"/>
            </w:pPr>
            <w:r>
              <w:t>NPRR Title</w:t>
            </w:r>
          </w:p>
        </w:tc>
        <w:tc>
          <w:tcPr>
            <w:tcW w:w="6660" w:type="dxa"/>
            <w:tcBorders>
              <w:bottom w:val="single" w:sz="4" w:space="0" w:color="auto"/>
            </w:tcBorders>
            <w:vAlign w:val="center"/>
          </w:tcPr>
          <w:p w14:paraId="7AF85843" w14:textId="77777777" w:rsidR="00F93D0D" w:rsidRPr="002D7837" w:rsidRDefault="00F93D0D" w:rsidP="003E3F3F">
            <w:pPr>
              <w:pStyle w:val="Header"/>
              <w:spacing w:before="120" w:after="120"/>
            </w:pPr>
            <w:bookmarkStart w:id="0" w:name="_Hlk148022308"/>
            <w:r w:rsidRPr="002D7837">
              <w:t>Revisions to QSE Operations and Termination Requirements, and Elimination of Provid</w:t>
            </w:r>
            <w:r>
              <w:t>ing</w:t>
            </w:r>
            <w:r w:rsidRPr="002D7837">
              <w:t xml:space="preserve"> Certain Market Participant Principal Information </w:t>
            </w:r>
            <w:bookmarkEnd w:id="0"/>
          </w:p>
        </w:tc>
      </w:tr>
      <w:tr w:rsidR="00F93D0D" w:rsidRPr="00E01925" w14:paraId="60E4DBF9" w14:textId="77777777" w:rsidTr="003E3F3F">
        <w:trPr>
          <w:trHeight w:val="620"/>
        </w:trPr>
        <w:tc>
          <w:tcPr>
            <w:tcW w:w="2857" w:type="dxa"/>
            <w:gridSpan w:val="2"/>
            <w:shd w:val="clear" w:color="auto" w:fill="FFFFFF"/>
            <w:vAlign w:val="center"/>
          </w:tcPr>
          <w:p w14:paraId="6961FDBA" w14:textId="77777777" w:rsidR="00F93D0D" w:rsidRPr="004E3F23" w:rsidRDefault="00F93D0D" w:rsidP="003E3F3F">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6F4FBBCF" w14:textId="26D70209" w:rsidR="00F93D0D" w:rsidRPr="00E01925" w:rsidRDefault="002C2911" w:rsidP="003E3F3F">
            <w:pPr>
              <w:pStyle w:val="NormalArial"/>
            </w:pPr>
            <w:r>
              <w:t xml:space="preserve">January </w:t>
            </w:r>
            <w:r w:rsidR="00C055C6">
              <w:t>24</w:t>
            </w:r>
            <w:r w:rsidR="00F93D0D">
              <w:t xml:space="preserve">, </w:t>
            </w:r>
            <w:r>
              <w:t>2024</w:t>
            </w:r>
          </w:p>
        </w:tc>
      </w:tr>
      <w:tr w:rsidR="00F93D0D" w:rsidRPr="00E01925" w14:paraId="1993C167" w14:textId="77777777" w:rsidTr="003E3F3F">
        <w:trPr>
          <w:trHeight w:val="539"/>
        </w:trPr>
        <w:tc>
          <w:tcPr>
            <w:tcW w:w="2857" w:type="dxa"/>
            <w:gridSpan w:val="2"/>
            <w:shd w:val="clear" w:color="auto" w:fill="FFFFFF"/>
            <w:vAlign w:val="center"/>
          </w:tcPr>
          <w:p w14:paraId="46D7CF53" w14:textId="77777777" w:rsidR="00F93D0D" w:rsidRPr="00E01925" w:rsidRDefault="00F93D0D" w:rsidP="003E3F3F">
            <w:pPr>
              <w:pStyle w:val="Header"/>
              <w:rPr>
                <w:bCs w:val="0"/>
              </w:rPr>
            </w:pPr>
            <w:r>
              <w:rPr>
                <w:bCs w:val="0"/>
              </w:rPr>
              <w:t>Action</w:t>
            </w:r>
          </w:p>
        </w:tc>
        <w:tc>
          <w:tcPr>
            <w:tcW w:w="7583" w:type="dxa"/>
            <w:gridSpan w:val="2"/>
            <w:shd w:val="clear" w:color="auto" w:fill="FFFFFF"/>
            <w:vAlign w:val="center"/>
          </w:tcPr>
          <w:p w14:paraId="60398442" w14:textId="398D3742" w:rsidR="00F93D0D" w:rsidRPr="00FB509B" w:rsidDel="004E3F23" w:rsidRDefault="00F93D0D" w:rsidP="003E3F3F">
            <w:pPr>
              <w:pStyle w:val="NormalArial"/>
            </w:pPr>
            <w:r>
              <w:t>Recommended Approval</w:t>
            </w:r>
          </w:p>
        </w:tc>
      </w:tr>
      <w:tr w:rsidR="00F93D0D" w:rsidRPr="00E01925" w14:paraId="423F26DC" w14:textId="77777777" w:rsidTr="003E3F3F">
        <w:trPr>
          <w:trHeight w:val="530"/>
        </w:trPr>
        <w:tc>
          <w:tcPr>
            <w:tcW w:w="2857" w:type="dxa"/>
            <w:gridSpan w:val="2"/>
            <w:shd w:val="clear" w:color="auto" w:fill="FFFFFF"/>
            <w:vAlign w:val="center"/>
          </w:tcPr>
          <w:p w14:paraId="546F55B2" w14:textId="77777777" w:rsidR="00F93D0D" w:rsidRPr="004E3F23" w:rsidRDefault="00F93D0D" w:rsidP="003E3F3F">
            <w:pPr>
              <w:pStyle w:val="Header"/>
            </w:pPr>
            <w:r>
              <w:t>Timeline</w:t>
            </w:r>
          </w:p>
        </w:tc>
        <w:tc>
          <w:tcPr>
            <w:tcW w:w="7583" w:type="dxa"/>
            <w:gridSpan w:val="2"/>
            <w:shd w:val="clear" w:color="auto" w:fill="FFFFFF"/>
            <w:vAlign w:val="center"/>
          </w:tcPr>
          <w:p w14:paraId="4E37803B" w14:textId="77777777" w:rsidR="00F93D0D" w:rsidRPr="004E3F23" w:rsidRDefault="00F93D0D" w:rsidP="003E3F3F">
            <w:pPr>
              <w:pStyle w:val="Header"/>
              <w:rPr>
                <w:b w:val="0"/>
                <w:bCs w:val="0"/>
              </w:rPr>
            </w:pPr>
            <w:r w:rsidRPr="004E3F23">
              <w:rPr>
                <w:b w:val="0"/>
                <w:bCs w:val="0"/>
              </w:rPr>
              <w:t>Normal</w:t>
            </w:r>
          </w:p>
        </w:tc>
      </w:tr>
      <w:tr w:rsidR="002C2911" w:rsidRPr="00E01925" w14:paraId="396F093D" w14:textId="77777777" w:rsidTr="003E3F3F">
        <w:trPr>
          <w:trHeight w:val="530"/>
        </w:trPr>
        <w:tc>
          <w:tcPr>
            <w:tcW w:w="2857" w:type="dxa"/>
            <w:gridSpan w:val="2"/>
            <w:shd w:val="clear" w:color="auto" w:fill="FFFFFF"/>
            <w:vAlign w:val="center"/>
          </w:tcPr>
          <w:p w14:paraId="1D8DA9E0" w14:textId="3FEA86CE" w:rsidR="002C2911" w:rsidRDefault="002C2911" w:rsidP="003E3F3F">
            <w:pPr>
              <w:pStyle w:val="Header"/>
            </w:pPr>
            <w:r>
              <w:t>Estimated Impacts</w:t>
            </w:r>
          </w:p>
        </w:tc>
        <w:tc>
          <w:tcPr>
            <w:tcW w:w="7583" w:type="dxa"/>
            <w:gridSpan w:val="2"/>
            <w:shd w:val="clear" w:color="auto" w:fill="FFFFFF"/>
            <w:vAlign w:val="center"/>
          </w:tcPr>
          <w:p w14:paraId="08D018A9" w14:textId="33719A21" w:rsidR="002C2911" w:rsidRDefault="002C2911" w:rsidP="002A2EE9">
            <w:pPr>
              <w:pStyle w:val="Header"/>
              <w:spacing w:before="120" w:after="120"/>
              <w:rPr>
                <w:b w:val="0"/>
                <w:bCs w:val="0"/>
              </w:rPr>
            </w:pPr>
            <w:r>
              <w:rPr>
                <w:b w:val="0"/>
                <w:bCs w:val="0"/>
              </w:rPr>
              <w:t xml:space="preserve">Cost/Budgetary: </w:t>
            </w:r>
            <w:r w:rsidR="007618FD">
              <w:rPr>
                <w:b w:val="0"/>
                <w:bCs w:val="0"/>
              </w:rPr>
              <w:t>Not applicable</w:t>
            </w:r>
          </w:p>
          <w:p w14:paraId="5EBAA594" w14:textId="50DF16B9" w:rsidR="002C2911" w:rsidRPr="004E3F23" w:rsidRDefault="002C2911" w:rsidP="002A2EE9">
            <w:pPr>
              <w:pStyle w:val="Header"/>
              <w:spacing w:before="120" w:after="120"/>
              <w:rPr>
                <w:b w:val="0"/>
                <w:bCs w:val="0"/>
              </w:rPr>
            </w:pPr>
            <w:r>
              <w:rPr>
                <w:b w:val="0"/>
                <w:bCs w:val="0"/>
              </w:rPr>
              <w:t xml:space="preserve">Project Duration: </w:t>
            </w:r>
            <w:r w:rsidR="007618FD">
              <w:rPr>
                <w:b w:val="0"/>
                <w:bCs w:val="0"/>
              </w:rPr>
              <w:t>Not applicable</w:t>
            </w:r>
          </w:p>
        </w:tc>
      </w:tr>
      <w:tr w:rsidR="00F93D0D" w:rsidRPr="00E01925" w14:paraId="1A2A55C9" w14:textId="77777777" w:rsidTr="003E3F3F">
        <w:trPr>
          <w:trHeight w:val="719"/>
        </w:trPr>
        <w:tc>
          <w:tcPr>
            <w:tcW w:w="2857" w:type="dxa"/>
            <w:gridSpan w:val="2"/>
            <w:shd w:val="clear" w:color="auto" w:fill="FFFFFF"/>
            <w:vAlign w:val="center"/>
          </w:tcPr>
          <w:p w14:paraId="0BC28E15" w14:textId="77777777" w:rsidR="00F93D0D" w:rsidDel="004E3F23" w:rsidRDefault="00F93D0D" w:rsidP="003E3F3F">
            <w:pPr>
              <w:pStyle w:val="Header"/>
            </w:pPr>
            <w:r>
              <w:t>Proposed Effective Date</w:t>
            </w:r>
          </w:p>
        </w:tc>
        <w:tc>
          <w:tcPr>
            <w:tcW w:w="7583" w:type="dxa"/>
            <w:gridSpan w:val="2"/>
            <w:shd w:val="clear" w:color="auto" w:fill="FFFFFF"/>
            <w:vAlign w:val="center"/>
          </w:tcPr>
          <w:p w14:paraId="41D16C08" w14:textId="02936C27" w:rsidR="00F93D0D" w:rsidRPr="004E3F23" w:rsidRDefault="00354143" w:rsidP="003E3F3F">
            <w:pPr>
              <w:pStyle w:val="Header"/>
              <w:rPr>
                <w:b w:val="0"/>
                <w:bCs w:val="0"/>
              </w:rPr>
            </w:pPr>
            <w:r w:rsidRPr="00354143">
              <w:rPr>
                <w:b w:val="0"/>
                <w:bCs w:val="0"/>
              </w:rPr>
              <w:t xml:space="preserve">First of </w:t>
            </w:r>
            <w:r>
              <w:rPr>
                <w:b w:val="0"/>
                <w:bCs w:val="0"/>
              </w:rPr>
              <w:t xml:space="preserve">the </w:t>
            </w:r>
            <w:r w:rsidRPr="00354143">
              <w:rPr>
                <w:b w:val="0"/>
                <w:bCs w:val="0"/>
              </w:rPr>
              <w:t>month following Public Utility Commission of Texas (PUCT) approval</w:t>
            </w:r>
          </w:p>
        </w:tc>
      </w:tr>
      <w:tr w:rsidR="00F93D0D" w:rsidRPr="00E01925" w14:paraId="0921629E" w14:textId="77777777" w:rsidTr="003E3F3F">
        <w:trPr>
          <w:trHeight w:val="719"/>
        </w:trPr>
        <w:tc>
          <w:tcPr>
            <w:tcW w:w="2857" w:type="dxa"/>
            <w:gridSpan w:val="2"/>
            <w:shd w:val="clear" w:color="auto" w:fill="FFFFFF"/>
            <w:vAlign w:val="center"/>
          </w:tcPr>
          <w:p w14:paraId="6529C28E" w14:textId="77777777" w:rsidR="00F93D0D" w:rsidDel="004E3F23" w:rsidRDefault="00F93D0D" w:rsidP="003E3F3F">
            <w:pPr>
              <w:pStyle w:val="Header"/>
            </w:pPr>
            <w:r>
              <w:t>Priority and Rank Assigned</w:t>
            </w:r>
          </w:p>
        </w:tc>
        <w:tc>
          <w:tcPr>
            <w:tcW w:w="7583" w:type="dxa"/>
            <w:gridSpan w:val="2"/>
            <w:shd w:val="clear" w:color="auto" w:fill="FFFFFF"/>
            <w:vAlign w:val="center"/>
          </w:tcPr>
          <w:p w14:paraId="0E19A6D1" w14:textId="1EFA8192" w:rsidR="00F93D0D" w:rsidRPr="004E3F23" w:rsidRDefault="00706362" w:rsidP="003E3F3F">
            <w:pPr>
              <w:pStyle w:val="Header"/>
              <w:rPr>
                <w:b w:val="0"/>
                <w:bCs w:val="0"/>
              </w:rPr>
            </w:pPr>
            <w:r>
              <w:rPr>
                <w:b w:val="0"/>
                <w:bCs w:val="0"/>
              </w:rPr>
              <w:t>Not applicable</w:t>
            </w:r>
          </w:p>
        </w:tc>
      </w:tr>
      <w:tr w:rsidR="00F93D0D" w14:paraId="722954B3" w14:textId="77777777" w:rsidTr="003E3F3F">
        <w:trPr>
          <w:trHeight w:val="773"/>
        </w:trPr>
        <w:tc>
          <w:tcPr>
            <w:tcW w:w="2857" w:type="dxa"/>
            <w:gridSpan w:val="2"/>
            <w:tcBorders>
              <w:top w:val="single" w:sz="4" w:space="0" w:color="auto"/>
              <w:bottom w:val="single" w:sz="4" w:space="0" w:color="auto"/>
            </w:tcBorders>
            <w:shd w:val="clear" w:color="auto" w:fill="FFFFFF"/>
            <w:vAlign w:val="center"/>
          </w:tcPr>
          <w:p w14:paraId="60D0EDD6" w14:textId="77777777" w:rsidR="00F93D0D" w:rsidRDefault="00F93D0D" w:rsidP="003E3F3F">
            <w:pPr>
              <w:pStyle w:val="Header"/>
            </w:pPr>
            <w:r>
              <w:t xml:space="preserve">Nodal Protocol Sections Requiring Revision </w:t>
            </w:r>
          </w:p>
        </w:tc>
        <w:tc>
          <w:tcPr>
            <w:tcW w:w="7583" w:type="dxa"/>
            <w:gridSpan w:val="2"/>
            <w:tcBorders>
              <w:top w:val="single" w:sz="4" w:space="0" w:color="auto"/>
            </w:tcBorders>
            <w:vAlign w:val="center"/>
          </w:tcPr>
          <w:p w14:paraId="4A410B8D" w14:textId="77777777" w:rsidR="00F93D0D" w:rsidRDefault="00F93D0D" w:rsidP="003E3F3F">
            <w:pPr>
              <w:pStyle w:val="NormalArial"/>
              <w:spacing w:before="120"/>
            </w:pPr>
            <w:r w:rsidRPr="00563D81">
              <w:t>2.1</w:t>
            </w:r>
            <w:r>
              <w:t xml:space="preserve">, </w:t>
            </w:r>
            <w:r w:rsidRPr="00563D81">
              <w:t>D</w:t>
            </w:r>
            <w:r>
              <w:t>efinitions</w:t>
            </w:r>
          </w:p>
          <w:p w14:paraId="3C64EDC6" w14:textId="77777777" w:rsidR="00F93D0D" w:rsidRDefault="00F93D0D" w:rsidP="003E3F3F">
            <w:pPr>
              <w:pStyle w:val="NormalArial"/>
            </w:pPr>
            <w:r w:rsidRPr="000F1441">
              <w:t>16.2.1</w:t>
            </w:r>
            <w:r>
              <w:t xml:space="preserve">, </w:t>
            </w:r>
            <w:r w:rsidRPr="000F1441">
              <w:t>Criteria for Qualification as a Qualified Scheduling Entity</w:t>
            </w:r>
          </w:p>
          <w:p w14:paraId="07029EB3" w14:textId="77777777" w:rsidR="00F93D0D" w:rsidRDefault="00F93D0D" w:rsidP="003E3F3F">
            <w:pPr>
              <w:pStyle w:val="NormalArial"/>
            </w:pPr>
            <w:r w:rsidRPr="000F1441">
              <w:t>16.2.1.</w:t>
            </w:r>
            <w:r>
              <w:t xml:space="preserve">2, </w:t>
            </w:r>
            <w:r w:rsidRPr="000F1441">
              <w:t>Data Agent-Only Qualified Scheduling Entities</w:t>
            </w:r>
          </w:p>
          <w:p w14:paraId="0A8EDD5F" w14:textId="77777777" w:rsidR="00F93D0D" w:rsidRDefault="00F93D0D" w:rsidP="003E3F3F">
            <w:pPr>
              <w:pStyle w:val="NormalArial"/>
            </w:pPr>
            <w:r w:rsidRPr="0090145D">
              <w:t>16.2.3.2</w:t>
            </w:r>
            <w:r>
              <w:t>,</w:t>
            </w:r>
            <w:r w:rsidRPr="0090145D">
              <w:t xml:space="preserve"> Maintaining and Updating QSE Information</w:t>
            </w:r>
          </w:p>
          <w:p w14:paraId="25CF3CA9" w14:textId="77777777" w:rsidR="00F93D0D" w:rsidRPr="004800B0" w:rsidRDefault="00F93D0D" w:rsidP="003E3F3F">
            <w:pPr>
              <w:pStyle w:val="NormalArial"/>
              <w:rPr>
                <w:rFonts w:cs="Arial"/>
              </w:rPr>
            </w:pPr>
            <w:r w:rsidRPr="004800B0">
              <w:rPr>
                <w:rFonts w:cs="Arial"/>
              </w:rPr>
              <w:t>16.2.3.3, Qualified Scheduling Entity Service Termination</w:t>
            </w:r>
          </w:p>
          <w:p w14:paraId="1A56ED3F" w14:textId="77777777" w:rsidR="00F93D0D" w:rsidRPr="004800B0" w:rsidRDefault="00F93D0D" w:rsidP="003E3F3F">
            <w:pPr>
              <w:pStyle w:val="NormalArial"/>
              <w:rPr>
                <w:rFonts w:cs="Arial"/>
              </w:rPr>
            </w:pPr>
            <w:r w:rsidRPr="004800B0">
              <w:rPr>
                <w:rFonts w:cs="Arial"/>
              </w:rPr>
              <w:t>16.3.4, Maintaining and Updating LSE Information</w:t>
            </w:r>
          </w:p>
          <w:p w14:paraId="13D8592A" w14:textId="77777777" w:rsidR="00F93D0D" w:rsidRDefault="00F93D0D" w:rsidP="003E3F3F">
            <w:pPr>
              <w:autoSpaceDE w:val="0"/>
              <w:autoSpaceDN w:val="0"/>
              <w:adjustRightInd w:val="0"/>
              <w:rPr>
                <w:rFonts w:ascii="Arial" w:hAnsi="Arial" w:cs="Arial"/>
              </w:rPr>
            </w:pPr>
            <w:r w:rsidRPr="00022634">
              <w:rPr>
                <w:rFonts w:ascii="Arial" w:hAnsi="Arial" w:cs="Arial"/>
              </w:rPr>
              <w:t>16.5.1.1</w:t>
            </w:r>
            <w:r>
              <w:rPr>
                <w:rFonts w:ascii="Arial" w:hAnsi="Arial" w:cs="Arial"/>
              </w:rPr>
              <w:t xml:space="preserve">, </w:t>
            </w:r>
            <w:r w:rsidRPr="00022634">
              <w:rPr>
                <w:rFonts w:ascii="Arial" w:hAnsi="Arial" w:cs="Arial"/>
              </w:rPr>
              <w:t>Designation of a Qualified Scheduling Entity</w:t>
            </w:r>
          </w:p>
          <w:p w14:paraId="6DE15A7A" w14:textId="77777777" w:rsidR="00F93D0D" w:rsidRPr="00022634" w:rsidRDefault="00F93D0D" w:rsidP="003E3F3F">
            <w:pPr>
              <w:autoSpaceDE w:val="0"/>
              <w:autoSpaceDN w:val="0"/>
              <w:adjustRightInd w:val="0"/>
              <w:rPr>
                <w:rFonts w:ascii="Arial" w:hAnsi="Arial" w:cs="Arial"/>
              </w:rPr>
            </w:pPr>
            <w:r w:rsidRPr="001D5821">
              <w:rPr>
                <w:rFonts w:ascii="Arial" w:hAnsi="Arial" w:cs="Arial"/>
              </w:rPr>
              <w:t>16.5.3</w:t>
            </w:r>
            <w:r>
              <w:rPr>
                <w:rFonts w:ascii="Arial" w:hAnsi="Arial" w:cs="Arial"/>
              </w:rPr>
              <w:t>,</w:t>
            </w:r>
            <w:r w:rsidRPr="001D5821">
              <w:rPr>
                <w:rFonts w:ascii="Arial" w:hAnsi="Arial" w:cs="Arial"/>
              </w:rPr>
              <w:t xml:space="preserve"> Changing QSE Designation</w:t>
            </w:r>
          </w:p>
          <w:p w14:paraId="7958D954" w14:textId="77777777" w:rsidR="00F93D0D" w:rsidRDefault="00F93D0D" w:rsidP="003E3F3F">
            <w:pPr>
              <w:pStyle w:val="NormalArial"/>
            </w:pPr>
            <w:r w:rsidRPr="004800B0">
              <w:rPr>
                <w:rFonts w:cs="Arial"/>
              </w:rPr>
              <w:t>16.5.4, Maintaining</w:t>
            </w:r>
            <w:r w:rsidRPr="0090145D">
              <w:t xml:space="preserve"> and Updating Resource Entity Information</w:t>
            </w:r>
          </w:p>
          <w:p w14:paraId="609651A4" w14:textId="77777777" w:rsidR="00F93D0D" w:rsidRDefault="00F93D0D" w:rsidP="003E3F3F">
            <w:pPr>
              <w:pStyle w:val="NormalArial"/>
            </w:pPr>
            <w:r w:rsidRPr="0090145D">
              <w:t>16.8.3.1</w:t>
            </w:r>
            <w:r>
              <w:t>,</w:t>
            </w:r>
            <w:r w:rsidRPr="0090145D">
              <w:t xml:space="preserve"> Maintaining and Updating CRR Account Holder Information</w:t>
            </w:r>
          </w:p>
          <w:p w14:paraId="01C6F09A" w14:textId="77777777" w:rsidR="00F93D0D" w:rsidRDefault="00F93D0D" w:rsidP="003E3F3F">
            <w:pPr>
              <w:pStyle w:val="NormalArial"/>
            </w:pPr>
            <w:r>
              <w:t>23 Form A: Congestion Revenue Right (CRR) Account Holder Application for Registration</w:t>
            </w:r>
          </w:p>
          <w:p w14:paraId="4808E643" w14:textId="77777777" w:rsidR="00F93D0D" w:rsidRDefault="00F93D0D" w:rsidP="003E3F3F">
            <w:pPr>
              <w:pStyle w:val="NormalArial"/>
            </w:pPr>
            <w:r>
              <w:t>23 Form B: Load Serving Entity (LSE) Application for Registration</w:t>
            </w:r>
          </w:p>
          <w:p w14:paraId="18767987" w14:textId="77777777" w:rsidR="00F93D0D" w:rsidRDefault="00F93D0D" w:rsidP="003E3F3F">
            <w:pPr>
              <w:pStyle w:val="NormalArial"/>
            </w:pPr>
            <w:r>
              <w:t>23 Form E: Notice of Change of Information</w:t>
            </w:r>
          </w:p>
          <w:p w14:paraId="1420EAB7" w14:textId="77777777" w:rsidR="00F93D0D" w:rsidRDefault="00F93D0D" w:rsidP="003E3F3F">
            <w:pPr>
              <w:pStyle w:val="NormalArial"/>
            </w:pPr>
            <w:r>
              <w:t xml:space="preserve">23 Form G: </w:t>
            </w:r>
            <w:r w:rsidRPr="00B44DC7">
              <w:t>QSE Application and Service Filing for Registration Form</w:t>
            </w:r>
          </w:p>
          <w:p w14:paraId="4DD92A93" w14:textId="77777777" w:rsidR="00F93D0D" w:rsidRDefault="00F93D0D" w:rsidP="003E3F3F">
            <w:pPr>
              <w:pStyle w:val="NormalArial"/>
            </w:pPr>
            <w:r>
              <w:t>23 Form I: Resource Entity Application for Registration</w:t>
            </w:r>
          </w:p>
          <w:p w14:paraId="1F4316CE" w14:textId="77777777" w:rsidR="00F93D0D" w:rsidRDefault="00F93D0D" w:rsidP="003E3F3F">
            <w:pPr>
              <w:pStyle w:val="NormalArial"/>
            </w:pPr>
            <w:r>
              <w:t>23 Form J: Transmission and/or Distribution Service Provider Application for Registration</w:t>
            </w:r>
          </w:p>
          <w:p w14:paraId="6BCEA8A9" w14:textId="77777777" w:rsidR="00F93D0D" w:rsidRPr="00FB509B" w:rsidRDefault="00F93D0D" w:rsidP="003E3F3F">
            <w:pPr>
              <w:pStyle w:val="NormalArial"/>
              <w:spacing w:after="120"/>
            </w:pPr>
            <w:r>
              <w:t>23 Form M: Independent Market Information System Registered Entity (IMRE) Application for Registration</w:t>
            </w:r>
          </w:p>
        </w:tc>
      </w:tr>
      <w:tr w:rsidR="00F93D0D" w14:paraId="4A8304B2" w14:textId="77777777" w:rsidTr="003E3F3F">
        <w:trPr>
          <w:trHeight w:val="518"/>
        </w:trPr>
        <w:tc>
          <w:tcPr>
            <w:tcW w:w="2857" w:type="dxa"/>
            <w:gridSpan w:val="2"/>
            <w:tcBorders>
              <w:bottom w:val="single" w:sz="4" w:space="0" w:color="auto"/>
            </w:tcBorders>
            <w:shd w:val="clear" w:color="auto" w:fill="FFFFFF"/>
            <w:vAlign w:val="center"/>
          </w:tcPr>
          <w:p w14:paraId="36A35A3A" w14:textId="77777777" w:rsidR="00F93D0D" w:rsidRDefault="00F93D0D" w:rsidP="003E3F3F">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33C93F02" w14:textId="77777777" w:rsidR="00F93D0D" w:rsidRPr="00FB509B" w:rsidRDefault="00F93D0D" w:rsidP="003E3F3F">
            <w:pPr>
              <w:pStyle w:val="NormalArial"/>
            </w:pPr>
            <w:r>
              <w:t>None</w:t>
            </w:r>
          </w:p>
        </w:tc>
      </w:tr>
      <w:tr w:rsidR="00F93D0D" w14:paraId="19EAD420" w14:textId="77777777" w:rsidTr="003E3F3F">
        <w:trPr>
          <w:trHeight w:val="518"/>
        </w:trPr>
        <w:tc>
          <w:tcPr>
            <w:tcW w:w="2857" w:type="dxa"/>
            <w:gridSpan w:val="2"/>
            <w:tcBorders>
              <w:bottom w:val="single" w:sz="4" w:space="0" w:color="auto"/>
            </w:tcBorders>
            <w:shd w:val="clear" w:color="auto" w:fill="FFFFFF"/>
            <w:vAlign w:val="center"/>
          </w:tcPr>
          <w:p w14:paraId="1F57F9C2" w14:textId="77777777" w:rsidR="00F93D0D" w:rsidRDefault="00F93D0D" w:rsidP="003E3F3F">
            <w:pPr>
              <w:pStyle w:val="Header"/>
            </w:pPr>
            <w:r>
              <w:lastRenderedPageBreak/>
              <w:t>Revision Description</w:t>
            </w:r>
          </w:p>
        </w:tc>
        <w:tc>
          <w:tcPr>
            <w:tcW w:w="7583" w:type="dxa"/>
            <w:gridSpan w:val="2"/>
            <w:tcBorders>
              <w:bottom w:val="single" w:sz="4" w:space="0" w:color="auto"/>
            </w:tcBorders>
            <w:vAlign w:val="center"/>
          </w:tcPr>
          <w:p w14:paraId="0D1539D5" w14:textId="77777777" w:rsidR="00F93D0D" w:rsidRDefault="00F93D0D" w:rsidP="003E3F3F">
            <w:pPr>
              <w:pStyle w:val="NormalArial"/>
              <w:spacing w:before="120"/>
            </w:pPr>
            <w:r w:rsidRPr="005357A3">
              <w:t>This Nodal Protocol Revision Request (NPRR) clarifies</w:t>
            </w:r>
            <w:r>
              <w:t xml:space="preserve"> the</w:t>
            </w:r>
            <w:r w:rsidRPr="005357A3">
              <w:t xml:space="preserve"> types of </w:t>
            </w:r>
            <w:r>
              <w:t>Qualified Scheduling Entities (</w:t>
            </w:r>
            <w:r w:rsidRPr="005357A3">
              <w:t>QSEs</w:t>
            </w:r>
            <w:r>
              <w:t>)</w:t>
            </w:r>
            <w:r w:rsidRPr="005357A3">
              <w:t xml:space="preserve"> required to have a Hotline and a 24-hour, seven-day-per-week</w:t>
            </w:r>
            <w:r>
              <w:t xml:space="preserve"> (24x7) control or</w:t>
            </w:r>
            <w:r w:rsidRPr="005357A3">
              <w:rPr>
                <w:iCs/>
                <w:color w:val="000000"/>
              </w:rPr>
              <w:t xml:space="preserve"> </w:t>
            </w:r>
            <w:r w:rsidRPr="005357A3">
              <w:t>operations center</w:t>
            </w:r>
            <w:r w:rsidRPr="0032456C">
              <w:rPr>
                <w:sz w:val="23"/>
                <w:szCs w:val="23"/>
              </w:rPr>
              <w:t xml:space="preserve">. </w:t>
            </w:r>
            <w:r w:rsidRPr="005357A3">
              <w:t xml:space="preserve"> </w:t>
            </w:r>
          </w:p>
          <w:p w14:paraId="02585642" w14:textId="77777777" w:rsidR="00F93D0D" w:rsidRDefault="00F93D0D" w:rsidP="003E3F3F">
            <w:pPr>
              <w:pStyle w:val="NormalArial"/>
            </w:pPr>
          </w:p>
          <w:p w14:paraId="11F1C618" w14:textId="77777777" w:rsidR="00F93D0D" w:rsidRDefault="00F93D0D" w:rsidP="003E3F3F">
            <w:pPr>
              <w:pStyle w:val="NormalArial"/>
              <w:rPr>
                <w:rFonts w:cs="Arial"/>
                <w:noProof/>
              </w:rPr>
            </w:pPr>
            <w:r>
              <w:rPr>
                <w:noProof/>
              </w:rPr>
              <w:t xml:space="preserve">This NPRR also reconciles: (1) the deadline by which QSEs </w:t>
            </w:r>
            <w:r w:rsidRPr="004379AC">
              <w:rPr>
                <w:rFonts w:cs="Arial"/>
                <w:noProof/>
              </w:rPr>
              <w:t>representing Resource</w:t>
            </w:r>
            <w:r>
              <w:rPr>
                <w:rFonts w:cs="Arial"/>
                <w:noProof/>
              </w:rPr>
              <w:t xml:space="preserve"> Entitie</w:t>
            </w:r>
            <w:r w:rsidRPr="004379AC">
              <w:rPr>
                <w:rFonts w:cs="Arial"/>
                <w:noProof/>
              </w:rPr>
              <w:t xml:space="preserve">s </w:t>
            </w:r>
            <w:r>
              <w:rPr>
                <w:rFonts w:cs="Arial"/>
                <w:noProof/>
              </w:rPr>
              <w:t xml:space="preserve">that own or control Resources </w:t>
            </w:r>
            <w:r w:rsidRPr="004379AC">
              <w:rPr>
                <w:rFonts w:cs="Arial"/>
                <w:noProof/>
              </w:rPr>
              <w:t>must provide notice that they are terminating their representation</w:t>
            </w:r>
            <w:r>
              <w:rPr>
                <w:rFonts w:cs="Arial"/>
                <w:noProof/>
              </w:rPr>
              <w:t xml:space="preserve">; and (2) the deadline for </w:t>
            </w:r>
            <w:r w:rsidRPr="004379AC">
              <w:rPr>
                <w:rFonts w:cs="Arial"/>
                <w:noProof/>
              </w:rPr>
              <w:t>Resource</w:t>
            </w:r>
            <w:r>
              <w:rPr>
                <w:rFonts w:cs="Arial"/>
                <w:noProof/>
              </w:rPr>
              <w:t xml:space="preserve"> Entitie</w:t>
            </w:r>
            <w:r w:rsidRPr="004379AC">
              <w:rPr>
                <w:rFonts w:cs="Arial"/>
                <w:noProof/>
              </w:rPr>
              <w:t xml:space="preserve">s </w:t>
            </w:r>
            <w:r>
              <w:rPr>
                <w:rFonts w:cs="Arial"/>
                <w:noProof/>
              </w:rPr>
              <w:t>that own or control Resources to change QSEs by proposing a 45-day timeline by which a QSE representing a Resource must give notice of the effective Termination Date, and clarifies that the Resource Entity’s change in QSE designation takes 45 days to become effective in the Network Operations Model</w:t>
            </w:r>
            <w:r w:rsidRPr="004379AC">
              <w:rPr>
                <w:rFonts w:cs="Arial"/>
                <w:noProof/>
              </w:rPr>
              <w:t xml:space="preserve">. </w:t>
            </w:r>
            <w:r>
              <w:rPr>
                <w:rFonts w:cs="Arial"/>
                <w:noProof/>
              </w:rPr>
              <w:t xml:space="preserve"> </w:t>
            </w:r>
            <w:r w:rsidRPr="004432F4">
              <w:rPr>
                <w:rFonts w:cs="Arial"/>
                <w:noProof/>
              </w:rPr>
              <w:t xml:space="preserve">  </w:t>
            </w:r>
          </w:p>
          <w:p w14:paraId="03494F55" w14:textId="77777777" w:rsidR="00F93D0D" w:rsidRPr="004379AC" w:rsidRDefault="00F93D0D" w:rsidP="003E3F3F">
            <w:pPr>
              <w:pStyle w:val="NormalArial"/>
              <w:rPr>
                <w:rFonts w:cs="Arial"/>
                <w:noProof/>
              </w:rPr>
            </w:pPr>
          </w:p>
          <w:p w14:paraId="2E75145F" w14:textId="77777777" w:rsidR="00F93D0D" w:rsidRDefault="00F93D0D" w:rsidP="003E3F3F">
            <w:pPr>
              <w:pStyle w:val="NormalArial"/>
              <w:rPr>
                <w:rFonts w:cs="Arial"/>
              </w:rPr>
            </w:pPr>
            <w:r>
              <w:rPr>
                <w:rFonts w:cs="Arial"/>
                <w:noProof/>
              </w:rPr>
              <w:t xml:space="preserve">In addition, this NPRR also eliminates the requirement to provide certain unnecessary Market Participant Principal information.  </w:t>
            </w:r>
            <w:r w:rsidRPr="004379AC">
              <w:rPr>
                <w:rFonts w:cs="Arial"/>
              </w:rPr>
              <w:t xml:space="preserve">  </w:t>
            </w:r>
          </w:p>
          <w:p w14:paraId="5C9B4599" w14:textId="77777777" w:rsidR="00F93D0D" w:rsidRDefault="00F93D0D" w:rsidP="003E3F3F">
            <w:pPr>
              <w:pStyle w:val="NormalArial"/>
              <w:rPr>
                <w:rFonts w:cs="Arial"/>
              </w:rPr>
            </w:pPr>
          </w:p>
          <w:p w14:paraId="4BC9DB31" w14:textId="77777777" w:rsidR="00F93D0D" w:rsidRPr="00E61EB4" w:rsidRDefault="00F93D0D" w:rsidP="003E3F3F">
            <w:pPr>
              <w:pStyle w:val="NormalArial"/>
              <w:spacing w:after="120"/>
              <w:rPr>
                <w:rFonts w:cs="Arial"/>
              </w:rPr>
            </w:pPr>
            <w:r>
              <w:rPr>
                <w:iCs/>
                <w:kern w:val="24"/>
              </w:rPr>
              <w:t xml:space="preserve">Finally, this NPRR proposes the deletion of </w:t>
            </w:r>
            <w:r>
              <w:rPr>
                <w:iCs/>
              </w:rPr>
              <w:t>duplicative language concerning the authority of a</w:t>
            </w:r>
            <w:r w:rsidRPr="00443D81">
              <w:rPr>
                <w:iCs/>
              </w:rPr>
              <w:t xml:space="preserve"> registered Data Agent-Only QSE</w:t>
            </w:r>
            <w:r>
              <w:rPr>
                <w:iCs/>
                <w:kern w:val="24"/>
              </w:rPr>
              <w:t>, and further phases out acceptance of paper checks and the use of communication via fax.</w:t>
            </w:r>
          </w:p>
        </w:tc>
      </w:tr>
      <w:tr w:rsidR="00706362" w14:paraId="6967705C" w14:textId="77777777" w:rsidTr="003E3F3F">
        <w:trPr>
          <w:trHeight w:val="518"/>
        </w:trPr>
        <w:tc>
          <w:tcPr>
            <w:tcW w:w="2857" w:type="dxa"/>
            <w:gridSpan w:val="2"/>
            <w:shd w:val="clear" w:color="auto" w:fill="FFFFFF"/>
            <w:vAlign w:val="center"/>
          </w:tcPr>
          <w:p w14:paraId="60D883A0" w14:textId="12E75A29" w:rsidR="00706362" w:rsidRDefault="00706362" w:rsidP="00706362">
            <w:pPr>
              <w:pStyle w:val="Header"/>
            </w:pPr>
            <w:r>
              <w:t>Reason for Revision</w:t>
            </w:r>
          </w:p>
        </w:tc>
        <w:tc>
          <w:tcPr>
            <w:tcW w:w="7583" w:type="dxa"/>
            <w:gridSpan w:val="2"/>
            <w:vAlign w:val="center"/>
          </w:tcPr>
          <w:p w14:paraId="73119795" w14:textId="16FC675B" w:rsidR="00706362" w:rsidRDefault="00706362" w:rsidP="00706362">
            <w:pPr>
              <w:pStyle w:val="NormalArial"/>
              <w:tabs>
                <w:tab w:val="left" w:pos="432"/>
              </w:tabs>
              <w:spacing w:before="120"/>
              <w:ind w:left="432" w:hanging="432"/>
              <w:rPr>
                <w:rFonts w:cs="Arial"/>
                <w:color w:val="000000"/>
              </w:rPr>
            </w:pPr>
            <w:r w:rsidRPr="006629C8">
              <w:object w:dxaOrig="225" w:dyaOrig="225" w14:anchorId="08A24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F122AC" w14:textId="0375D310" w:rsidR="00706362" w:rsidRPr="00BD53C5" w:rsidRDefault="00706362" w:rsidP="00706362">
            <w:pPr>
              <w:pStyle w:val="NormalArial"/>
              <w:tabs>
                <w:tab w:val="left" w:pos="432"/>
              </w:tabs>
              <w:spacing w:before="120"/>
              <w:ind w:left="432" w:hanging="432"/>
              <w:rPr>
                <w:rFonts w:cs="Arial"/>
                <w:color w:val="000000"/>
              </w:rPr>
            </w:pPr>
            <w:r w:rsidRPr="00CD242D">
              <w:object w:dxaOrig="225" w:dyaOrig="225" w14:anchorId="5501C553">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1CBD78F" w14:textId="46906AAC" w:rsidR="00706362" w:rsidRPr="00BD53C5" w:rsidRDefault="00706362" w:rsidP="00706362">
            <w:pPr>
              <w:pStyle w:val="NormalArial"/>
              <w:spacing w:before="120"/>
              <w:ind w:left="432" w:hanging="432"/>
              <w:rPr>
                <w:rFonts w:cs="Arial"/>
                <w:color w:val="000000"/>
              </w:rPr>
            </w:pPr>
            <w:r w:rsidRPr="006629C8">
              <w:object w:dxaOrig="225" w:dyaOrig="225" w14:anchorId="3FFBE0FC">
                <v:shape id="_x0000_i1051" type="#_x0000_t75" style="width:15.6pt;height:1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4194FD4" w14:textId="6EF1CAB9" w:rsidR="00706362" w:rsidRDefault="00706362" w:rsidP="00706362">
            <w:pPr>
              <w:pStyle w:val="NormalArial"/>
              <w:spacing w:before="120"/>
              <w:rPr>
                <w:iCs/>
                <w:kern w:val="24"/>
              </w:rPr>
            </w:pPr>
            <w:r w:rsidRPr="006629C8">
              <w:object w:dxaOrig="225" w:dyaOrig="225" w14:anchorId="3CF3099A">
                <v:shape id="_x0000_i1053" type="#_x0000_t75" style="width:15.6pt;height:15pt" o:ole="">
                  <v:imagedata r:id="rId12" o:title=""/>
                </v:shape>
                <w:control r:id="rId17" w:name="TextBox131" w:shapeid="_x0000_i1053"/>
              </w:object>
            </w:r>
            <w:r w:rsidRPr="006629C8">
              <w:t xml:space="preserve">  </w:t>
            </w:r>
            <w:r w:rsidR="00E338E0" w:rsidRPr="008736D3">
              <w:rPr>
                <w:iCs/>
                <w:kern w:val="24"/>
              </w:rPr>
              <w:t>General system and/or process improvements</w:t>
            </w:r>
          </w:p>
          <w:p w14:paraId="0A1871C7" w14:textId="3B092824" w:rsidR="00706362" w:rsidRDefault="00706362" w:rsidP="00706362">
            <w:pPr>
              <w:pStyle w:val="NormalArial"/>
              <w:spacing w:before="120"/>
              <w:rPr>
                <w:iCs/>
                <w:kern w:val="24"/>
              </w:rPr>
            </w:pPr>
            <w:r w:rsidRPr="006629C8">
              <w:object w:dxaOrig="225" w:dyaOrig="225" w14:anchorId="52C41B8E">
                <v:shape id="_x0000_i1055" type="#_x0000_t75" style="width:15.6pt;height:15pt" o:ole="">
                  <v:imagedata r:id="rId12" o:title=""/>
                </v:shape>
                <w:control r:id="rId18" w:name="TextBox141" w:shapeid="_x0000_i1055"/>
              </w:object>
            </w:r>
            <w:r w:rsidRPr="006629C8">
              <w:t xml:space="preserve">  </w:t>
            </w:r>
            <w:r>
              <w:rPr>
                <w:iCs/>
                <w:kern w:val="24"/>
              </w:rPr>
              <w:t>Regulatory requirements</w:t>
            </w:r>
          </w:p>
          <w:p w14:paraId="66D19936" w14:textId="4EBA68F3" w:rsidR="00706362" w:rsidRPr="00CD242D" w:rsidRDefault="00706362" w:rsidP="00706362">
            <w:pPr>
              <w:pStyle w:val="NormalArial"/>
              <w:spacing w:before="120"/>
              <w:rPr>
                <w:rFonts w:cs="Arial"/>
                <w:color w:val="000000"/>
              </w:rPr>
            </w:pPr>
            <w:r w:rsidRPr="006629C8">
              <w:object w:dxaOrig="225" w:dyaOrig="225" w14:anchorId="486202C8">
                <v:shape id="_x0000_i1057" type="#_x0000_t75" style="width:15.6pt;height:15pt" o:ole="">
                  <v:imagedata r:id="rId12" o:title=""/>
                </v:shape>
                <w:control r:id="rId19" w:name="TextBox151" w:shapeid="_x0000_i1057"/>
              </w:object>
            </w:r>
            <w:r w:rsidRPr="006629C8">
              <w:t xml:space="preserve">  </w:t>
            </w:r>
            <w:r>
              <w:rPr>
                <w:rFonts w:cs="Arial"/>
                <w:color w:val="000000"/>
              </w:rPr>
              <w:t>ERCOT Board and/or PUCT Directive</w:t>
            </w:r>
          </w:p>
          <w:p w14:paraId="11EF961F" w14:textId="77777777" w:rsidR="00706362" w:rsidRDefault="00706362" w:rsidP="00706362">
            <w:pPr>
              <w:pStyle w:val="NormalArial"/>
              <w:rPr>
                <w:i/>
                <w:sz w:val="20"/>
                <w:szCs w:val="20"/>
              </w:rPr>
            </w:pPr>
          </w:p>
          <w:p w14:paraId="6095AF00" w14:textId="2F5ECD26" w:rsidR="00706362" w:rsidRPr="001313B4" w:rsidRDefault="00706362" w:rsidP="00706362">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93D0D" w14:paraId="2BE10282" w14:textId="77777777" w:rsidTr="003E3F3F">
        <w:trPr>
          <w:trHeight w:val="518"/>
        </w:trPr>
        <w:tc>
          <w:tcPr>
            <w:tcW w:w="2857" w:type="dxa"/>
            <w:gridSpan w:val="2"/>
            <w:shd w:val="clear" w:color="auto" w:fill="FFFFFF"/>
            <w:vAlign w:val="center"/>
          </w:tcPr>
          <w:p w14:paraId="404E5FB3" w14:textId="700A6D8A" w:rsidR="00F93D0D" w:rsidRDefault="00706362" w:rsidP="003E3F3F">
            <w:pPr>
              <w:pStyle w:val="Header"/>
            </w:pPr>
            <w:r>
              <w:t>Justification of Reason for Revision and Market Impacts</w:t>
            </w:r>
          </w:p>
        </w:tc>
        <w:tc>
          <w:tcPr>
            <w:tcW w:w="7583" w:type="dxa"/>
            <w:gridSpan w:val="2"/>
            <w:vAlign w:val="center"/>
          </w:tcPr>
          <w:p w14:paraId="19BA2D8C" w14:textId="77777777" w:rsidR="00F93D0D" w:rsidRDefault="00F93D0D" w:rsidP="003E3F3F">
            <w:pPr>
              <w:pStyle w:val="NormalArial"/>
              <w:spacing w:before="120"/>
              <w:rPr>
                <w:rStyle w:val="ui-provider"/>
                <w:b/>
                <w:bCs/>
              </w:rPr>
            </w:pPr>
            <w:r w:rsidRPr="002F7D2A">
              <w:t xml:space="preserve">This NPRR clarifies requirements for Hotline voice communications and </w:t>
            </w:r>
            <w:r w:rsidRPr="008820E9">
              <w:t xml:space="preserve">communicating Day-Ahead and Operating Day market and operational obligations between ERCOT and QSEs appropriate to their operational interactions with ERCOT.  </w:t>
            </w:r>
            <w:r w:rsidRPr="005357A3">
              <w:t>ERCOT attemp</w:t>
            </w:r>
            <w:r>
              <w:t>t</w:t>
            </w:r>
            <w:r w:rsidRPr="005357A3">
              <w:t>ed to clarify this information in NPRR1127</w:t>
            </w:r>
            <w:r>
              <w:t xml:space="preserve">, </w:t>
            </w:r>
            <w:r w:rsidRPr="002F591E">
              <w:t xml:space="preserve">Clarification of ERCOT Hotline </w:t>
            </w:r>
            <w:r w:rsidRPr="002F591E">
              <w:lastRenderedPageBreak/>
              <w:t>Uses</w:t>
            </w:r>
            <w:r>
              <w:t>, which stated</w:t>
            </w:r>
            <w:r w:rsidRPr="005357A3">
              <w:t xml:space="preserve"> that </w:t>
            </w:r>
            <w:r w:rsidRPr="005357A3">
              <w:rPr>
                <w:rStyle w:val="ui-provider"/>
              </w:rPr>
              <w:t xml:space="preserve">QSEs not representing Load Serving Entities (LSEs) and/or Resource Entities were not required to have </w:t>
            </w:r>
            <w:r>
              <w:t>24x7</w:t>
            </w:r>
            <w:r w:rsidRPr="005357A3">
              <w:rPr>
                <w:iCs/>
                <w:color w:val="000000"/>
              </w:rPr>
              <w:t xml:space="preserve"> </w:t>
            </w:r>
            <w:r>
              <w:rPr>
                <w:iCs/>
                <w:color w:val="000000"/>
              </w:rPr>
              <w:t xml:space="preserve">control or </w:t>
            </w:r>
            <w:r w:rsidRPr="005357A3">
              <w:t>operations center</w:t>
            </w:r>
            <w:r>
              <w:t>s</w:t>
            </w:r>
            <w:r w:rsidRPr="005357A3">
              <w:rPr>
                <w:rStyle w:val="ui-provider"/>
              </w:rPr>
              <w:t>,</w:t>
            </w:r>
            <w:r>
              <w:rPr>
                <w:rStyle w:val="ui-provider"/>
              </w:rPr>
              <w:t xml:space="preserve"> but that all other QSEs would be required to maintain 24x7 support contact.  However, that NPRR was deficient for two reasons.  </w:t>
            </w:r>
          </w:p>
          <w:p w14:paraId="16720D55" w14:textId="77777777" w:rsidR="00F93D0D" w:rsidRDefault="00F93D0D" w:rsidP="003E3F3F">
            <w:pPr>
              <w:pStyle w:val="NormalArial"/>
              <w:rPr>
                <w:rStyle w:val="ui-provider"/>
              </w:rPr>
            </w:pPr>
          </w:p>
          <w:p w14:paraId="30763592" w14:textId="77777777" w:rsidR="00F93D0D" w:rsidRDefault="00F93D0D" w:rsidP="003E3F3F">
            <w:pPr>
              <w:pStyle w:val="NormalArial"/>
            </w:pPr>
            <w:r>
              <w:rPr>
                <w:rStyle w:val="ui-provider"/>
              </w:rPr>
              <w:t xml:space="preserve">First, NPRR1127 added definitions of QSE levels 1, 2, 3, and 4 based on whether or not QSEs represented LSEs or Resource Entities.  ERCOT later recognized that the definitions did not include all QSEs, such as QSEs that only represent Emergency Response Service (ERS) Resources.  This resulted in </w:t>
            </w:r>
            <w:r>
              <w:t xml:space="preserve">ERS-only QSEs not being required to have 24x7 control or operations centers.  This NPRR therefore removes unnecessary definitions of QSE levels and clarifies the above QSE requirements in order to ensure that all Wide Area Network (WAN) Participants, including QSEs representing ERS Resources, maintain 24x7 control or operations centers.  </w:t>
            </w:r>
          </w:p>
          <w:p w14:paraId="41F1E4A7" w14:textId="77777777" w:rsidR="00F93D0D" w:rsidRDefault="00F93D0D" w:rsidP="003E3F3F">
            <w:pPr>
              <w:pStyle w:val="NormalArial"/>
              <w:rPr>
                <w:rStyle w:val="ui-provider"/>
              </w:rPr>
            </w:pPr>
          </w:p>
          <w:p w14:paraId="77DDA080" w14:textId="77777777" w:rsidR="00F93D0D" w:rsidRDefault="00F93D0D" w:rsidP="003E3F3F">
            <w:pPr>
              <w:pStyle w:val="NormalArial"/>
            </w:pPr>
            <w:r>
              <w:rPr>
                <w:rStyle w:val="ui-provider"/>
              </w:rPr>
              <w:t xml:space="preserve">Second, NPRR1127 assumed that, for those QSEs that are not required to maintain a </w:t>
            </w:r>
            <w:r w:rsidRPr="005357A3">
              <w:t xml:space="preserve">Hotline and a </w:t>
            </w:r>
            <w:r>
              <w:t>24x7</w:t>
            </w:r>
            <w:r w:rsidRPr="005357A3">
              <w:rPr>
                <w:iCs/>
                <w:color w:val="000000"/>
              </w:rPr>
              <w:t xml:space="preserve"> </w:t>
            </w:r>
            <w:r>
              <w:rPr>
                <w:iCs/>
                <w:color w:val="000000"/>
              </w:rPr>
              <w:t xml:space="preserve">control or </w:t>
            </w:r>
            <w:r w:rsidRPr="005357A3">
              <w:t xml:space="preserve">operations center, a </w:t>
            </w:r>
            <w:r>
              <w:t>0</w:t>
            </w:r>
            <w:r w:rsidRPr="005357A3">
              <w:t>9</w:t>
            </w:r>
            <w:r>
              <w:t xml:space="preserve">00-1700 </w:t>
            </w:r>
            <w:r>
              <w:rPr>
                <w:iCs/>
                <w:color w:val="000000"/>
              </w:rPr>
              <w:t xml:space="preserve">control or </w:t>
            </w:r>
            <w:r w:rsidRPr="005357A3">
              <w:t>operations center</w:t>
            </w:r>
            <w:r>
              <w:t xml:space="preserve"> was necessary.  However, ERCOT has since recognized that this requirement is unnecessary, and ERCOT’s ability to contact </w:t>
            </w:r>
            <w:r>
              <w:rPr>
                <w:noProof/>
              </w:rPr>
              <w:t xml:space="preserve">the Authorized Representative (AR) and Backup AR is sufficient for QSEs that are not WAN Participants.  </w:t>
            </w:r>
            <w:r>
              <w:t xml:space="preserve"> </w:t>
            </w:r>
          </w:p>
          <w:p w14:paraId="0C63336F" w14:textId="77777777" w:rsidR="00F93D0D" w:rsidRDefault="00F93D0D" w:rsidP="003E3F3F">
            <w:pPr>
              <w:pStyle w:val="NormalArial"/>
            </w:pPr>
          </w:p>
          <w:p w14:paraId="54B8D036" w14:textId="77777777" w:rsidR="00F93D0D" w:rsidRDefault="00F93D0D" w:rsidP="003E3F3F">
            <w:pPr>
              <w:pStyle w:val="NormalArial"/>
              <w:rPr>
                <w:rFonts w:cs="Arial"/>
                <w:noProof/>
              </w:rPr>
            </w:pPr>
            <w:r w:rsidRPr="004379AC">
              <w:rPr>
                <w:rFonts w:cs="Arial"/>
                <w:noProof/>
              </w:rPr>
              <w:t>The Protocol</w:t>
            </w:r>
            <w:r>
              <w:rPr>
                <w:rFonts w:cs="Arial"/>
                <w:noProof/>
              </w:rPr>
              <w:t>s currently</w:t>
            </w:r>
            <w:r w:rsidRPr="004379AC">
              <w:rPr>
                <w:rFonts w:cs="Arial"/>
                <w:noProof/>
              </w:rPr>
              <w:t xml:space="preserve"> require such QSEs to provide notice to ERCOT and the Resource Entity 12 Business Day</w:t>
            </w:r>
            <w:r>
              <w:rPr>
                <w:rFonts w:cs="Arial"/>
                <w:noProof/>
              </w:rPr>
              <w:t>s</w:t>
            </w:r>
            <w:r w:rsidRPr="004379AC">
              <w:rPr>
                <w:rFonts w:cs="Arial"/>
                <w:noProof/>
              </w:rPr>
              <w:t xml:space="preserve"> before the effective </w:t>
            </w:r>
            <w:r>
              <w:rPr>
                <w:rFonts w:cs="Arial"/>
                <w:noProof/>
              </w:rPr>
              <w:t>“T</w:t>
            </w:r>
            <w:r w:rsidRPr="004379AC">
              <w:rPr>
                <w:rFonts w:cs="Arial"/>
                <w:noProof/>
              </w:rPr>
              <w:t xml:space="preserve">ermination </w:t>
            </w:r>
            <w:r>
              <w:rPr>
                <w:rFonts w:cs="Arial"/>
                <w:noProof/>
              </w:rPr>
              <w:t>D</w:t>
            </w:r>
            <w:r w:rsidRPr="004379AC">
              <w:rPr>
                <w:rFonts w:cs="Arial"/>
                <w:noProof/>
              </w:rPr>
              <w:t>ate</w:t>
            </w:r>
            <w:r>
              <w:rPr>
                <w:rFonts w:cs="Arial"/>
                <w:noProof/>
              </w:rPr>
              <w:t>.”</w:t>
            </w:r>
            <w:r w:rsidRPr="004379AC">
              <w:rPr>
                <w:rFonts w:cs="Arial"/>
                <w:noProof/>
              </w:rPr>
              <w:t xml:space="preserve">  However, under </w:t>
            </w:r>
            <w:r>
              <w:rPr>
                <w:rFonts w:cs="Arial"/>
                <w:noProof/>
              </w:rPr>
              <w:t xml:space="preserve">Section </w:t>
            </w:r>
            <w:r w:rsidRPr="004379AC">
              <w:rPr>
                <w:rFonts w:cs="Arial"/>
                <w:noProof/>
              </w:rPr>
              <w:t>16.5.1.1</w:t>
            </w:r>
            <w:r>
              <w:rPr>
                <w:rFonts w:cs="Arial"/>
                <w:noProof/>
              </w:rPr>
              <w:t xml:space="preserve">, a </w:t>
            </w:r>
            <w:r w:rsidRPr="004379AC">
              <w:rPr>
                <w:rFonts w:cs="Arial"/>
                <w:noProof/>
              </w:rPr>
              <w:t xml:space="preserve">change to a </w:t>
            </w:r>
            <w:r>
              <w:rPr>
                <w:rFonts w:cs="Arial"/>
                <w:noProof/>
              </w:rPr>
              <w:t>Generation Resource’s</w:t>
            </w:r>
            <w:r w:rsidRPr="004379AC">
              <w:rPr>
                <w:rFonts w:cs="Arial"/>
                <w:noProof/>
              </w:rPr>
              <w:t xml:space="preserve"> QSE take</w:t>
            </w:r>
            <w:r>
              <w:rPr>
                <w:rFonts w:cs="Arial"/>
                <w:noProof/>
              </w:rPr>
              <w:t>s</w:t>
            </w:r>
            <w:r w:rsidRPr="004379AC">
              <w:rPr>
                <w:rFonts w:cs="Arial"/>
                <w:noProof/>
              </w:rPr>
              <w:t xml:space="preserve"> 45 days to be reflected in the Network Operations Model.  The result is that</w:t>
            </w:r>
            <w:r>
              <w:rPr>
                <w:rFonts w:cs="Arial"/>
                <w:noProof/>
              </w:rPr>
              <w:t>,</w:t>
            </w:r>
            <w:r w:rsidRPr="004379AC">
              <w:rPr>
                <w:rFonts w:cs="Arial"/>
                <w:noProof/>
              </w:rPr>
              <w:t xml:space="preserve"> currently, a QSE representing a </w:t>
            </w:r>
            <w:r>
              <w:rPr>
                <w:rFonts w:cs="Arial"/>
                <w:noProof/>
              </w:rPr>
              <w:t>Generation Resource</w:t>
            </w:r>
            <w:r w:rsidRPr="004379AC">
              <w:rPr>
                <w:rFonts w:cs="Arial"/>
                <w:noProof/>
              </w:rPr>
              <w:t xml:space="preserve"> gives 12 Business Days</w:t>
            </w:r>
            <w:r>
              <w:rPr>
                <w:rFonts w:cs="Arial"/>
                <w:noProof/>
              </w:rPr>
              <w:t>’</w:t>
            </w:r>
            <w:r w:rsidRPr="004379AC">
              <w:rPr>
                <w:rFonts w:cs="Arial"/>
                <w:noProof/>
              </w:rPr>
              <w:t xml:space="preserve"> </w:t>
            </w:r>
            <w:r>
              <w:rPr>
                <w:rFonts w:cs="Arial"/>
                <w:noProof/>
              </w:rPr>
              <w:t>n</w:t>
            </w:r>
            <w:r w:rsidRPr="004379AC">
              <w:rPr>
                <w:rFonts w:cs="Arial"/>
                <w:noProof/>
              </w:rPr>
              <w:t xml:space="preserve">otice of the effective </w:t>
            </w:r>
            <w:r>
              <w:rPr>
                <w:rFonts w:cs="Arial"/>
                <w:noProof/>
              </w:rPr>
              <w:t>T</w:t>
            </w:r>
            <w:r w:rsidRPr="004379AC">
              <w:rPr>
                <w:rFonts w:cs="Arial"/>
                <w:noProof/>
              </w:rPr>
              <w:t xml:space="preserve">ermination </w:t>
            </w:r>
            <w:r>
              <w:rPr>
                <w:rFonts w:cs="Arial"/>
                <w:noProof/>
              </w:rPr>
              <w:t>D</w:t>
            </w:r>
            <w:r w:rsidRPr="004379AC">
              <w:rPr>
                <w:rFonts w:cs="Arial"/>
                <w:noProof/>
              </w:rPr>
              <w:t xml:space="preserve">ate. </w:t>
            </w:r>
            <w:r>
              <w:rPr>
                <w:rFonts w:cs="Arial"/>
                <w:noProof/>
              </w:rPr>
              <w:t xml:space="preserve"> </w:t>
            </w:r>
            <w:r w:rsidRPr="004379AC">
              <w:rPr>
                <w:rFonts w:cs="Arial"/>
                <w:noProof/>
              </w:rPr>
              <w:t xml:space="preserve">However, </w:t>
            </w:r>
            <w:r>
              <w:rPr>
                <w:rFonts w:cs="Arial"/>
                <w:noProof/>
              </w:rPr>
              <w:t>that does not leave ERCOT with the necessary 45 days to reflect the change in the</w:t>
            </w:r>
            <w:r w:rsidRPr="004379AC">
              <w:rPr>
                <w:rFonts w:cs="Arial"/>
                <w:noProof/>
              </w:rPr>
              <w:t xml:space="preserve"> model. </w:t>
            </w:r>
            <w:r>
              <w:rPr>
                <w:rFonts w:cs="Arial"/>
                <w:noProof/>
              </w:rPr>
              <w:t xml:space="preserve"> This disconnect in the timelines has created challenges for ERCOT and Resources in connection with QSE transfers and Network Operations Model updates</w:t>
            </w:r>
            <w:r w:rsidRPr="004379AC">
              <w:rPr>
                <w:rFonts w:cs="Arial"/>
                <w:noProof/>
              </w:rPr>
              <w:t>.</w:t>
            </w:r>
            <w:r>
              <w:rPr>
                <w:rFonts w:cs="Arial"/>
                <w:noProof/>
              </w:rPr>
              <w:t xml:space="preserve">  C</w:t>
            </w:r>
            <w:r w:rsidRPr="004432F4">
              <w:rPr>
                <w:rFonts w:cs="Arial"/>
                <w:noProof/>
              </w:rPr>
              <w:t>larifi</w:t>
            </w:r>
            <w:r>
              <w:rPr>
                <w:rFonts w:cs="Arial"/>
                <w:noProof/>
              </w:rPr>
              <w:t>cation is necessary</w:t>
            </w:r>
            <w:r w:rsidRPr="004432F4">
              <w:rPr>
                <w:rFonts w:cs="Arial"/>
                <w:noProof/>
              </w:rPr>
              <w:t xml:space="preserve"> </w:t>
            </w:r>
            <w:r>
              <w:rPr>
                <w:rFonts w:cs="Arial"/>
                <w:noProof/>
              </w:rPr>
              <w:t>because</w:t>
            </w:r>
            <w:r w:rsidRPr="004432F4">
              <w:rPr>
                <w:rFonts w:cs="Arial"/>
                <w:noProof/>
              </w:rPr>
              <w:t xml:space="preserve"> this 45</w:t>
            </w:r>
            <w:r>
              <w:rPr>
                <w:rFonts w:cs="Arial"/>
                <w:noProof/>
              </w:rPr>
              <w:t>-</w:t>
            </w:r>
            <w:r w:rsidRPr="004432F4">
              <w:rPr>
                <w:rFonts w:cs="Arial"/>
                <w:noProof/>
              </w:rPr>
              <w:t>day timeline applies to all Resources (Generation Resources, Load Resources, and ESRs).</w:t>
            </w:r>
          </w:p>
          <w:p w14:paraId="51188BDF" w14:textId="77777777" w:rsidR="00F93D0D" w:rsidRDefault="00F93D0D" w:rsidP="003E3F3F">
            <w:pPr>
              <w:pStyle w:val="NormalArial"/>
              <w:rPr>
                <w:rFonts w:cs="Arial"/>
                <w:noProof/>
              </w:rPr>
            </w:pPr>
          </w:p>
          <w:p w14:paraId="35BAC533" w14:textId="77777777" w:rsidR="00F93D0D" w:rsidRDefault="00F93D0D" w:rsidP="003E3F3F">
            <w:pPr>
              <w:pStyle w:val="NormalArial"/>
            </w:pPr>
            <w:r>
              <w:rPr>
                <w:rFonts w:cs="Arial"/>
                <w:noProof/>
              </w:rPr>
              <w:t>U</w:t>
            </w:r>
            <w:r w:rsidRPr="004379AC">
              <w:rPr>
                <w:rFonts w:cs="Arial"/>
                <w:noProof/>
              </w:rPr>
              <w:t xml:space="preserve">nder existing Protocols, ERCOT has been collecting </w:t>
            </w:r>
            <w:r w:rsidRPr="004379AC">
              <w:rPr>
                <w:rFonts w:cs="Arial"/>
              </w:rPr>
              <w:t>the addresses of all Principals of Market Participants (if that address is different than the business address of the M</w:t>
            </w:r>
            <w:r>
              <w:rPr>
                <w:rFonts w:cs="Arial"/>
              </w:rPr>
              <w:t xml:space="preserve">arket </w:t>
            </w:r>
            <w:r w:rsidRPr="004379AC">
              <w:rPr>
                <w:rFonts w:cs="Arial"/>
              </w:rPr>
              <w:t>P</w:t>
            </w:r>
            <w:r>
              <w:rPr>
                <w:rFonts w:cs="Arial"/>
              </w:rPr>
              <w:t>articipant</w:t>
            </w:r>
            <w:r w:rsidRPr="004379AC">
              <w:rPr>
                <w:rFonts w:cs="Arial"/>
              </w:rPr>
              <w:t xml:space="preserve">), as well as fax numbers. </w:t>
            </w:r>
            <w:r>
              <w:rPr>
                <w:rFonts w:cs="Arial"/>
              </w:rPr>
              <w:t xml:space="preserve"> </w:t>
            </w:r>
            <w:r w:rsidRPr="004379AC">
              <w:rPr>
                <w:rFonts w:cs="Arial"/>
              </w:rPr>
              <w:t>ERCOT does not have a business need for these additional addresses of all Principals, and no longer needs fax machine contact information for Principals.</w:t>
            </w:r>
          </w:p>
          <w:p w14:paraId="592C118A" w14:textId="77777777" w:rsidR="00F93D0D" w:rsidRPr="008820E9" w:rsidRDefault="00F93D0D" w:rsidP="003E3F3F">
            <w:pPr>
              <w:pStyle w:val="NormalArial"/>
            </w:pPr>
          </w:p>
          <w:p w14:paraId="0AA9B713" w14:textId="77777777" w:rsidR="00F93D0D" w:rsidRPr="002F7D2A" w:rsidRDefault="00F93D0D" w:rsidP="003E3F3F">
            <w:pPr>
              <w:pStyle w:val="NormalArial"/>
              <w:spacing w:after="120"/>
              <w:rPr>
                <w:iCs/>
                <w:kern w:val="24"/>
              </w:rPr>
            </w:pPr>
            <w:r>
              <w:lastRenderedPageBreak/>
              <w:t xml:space="preserve">Finally, this NPRR deletes duplicative language about </w:t>
            </w:r>
            <w:r>
              <w:rPr>
                <w:iCs/>
              </w:rPr>
              <w:t>the authority of a</w:t>
            </w:r>
            <w:r w:rsidRPr="00443D81">
              <w:rPr>
                <w:iCs/>
              </w:rPr>
              <w:t xml:space="preserve"> registered Data Agent-Only QSE</w:t>
            </w:r>
            <w:r>
              <w:rPr>
                <w:iCs/>
              </w:rPr>
              <w:t>.</w:t>
            </w:r>
          </w:p>
        </w:tc>
      </w:tr>
      <w:tr w:rsidR="00F93D0D" w14:paraId="49E8CB51" w14:textId="77777777" w:rsidTr="003E3F3F">
        <w:trPr>
          <w:trHeight w:val="518"/>
        </w:trPr>
        <w:tc>
          <w:tcPr>
            <w:tcW w:w="2857" w:type="dxa"/>
            <w:gridSpan w:val="2"/>
            <w:shd w:val="clear" w:color="auto" w:fill="FFFFFF"/>
            <w:vAlign w:val="center"/>
          </w:tcPr>
          <w:p w14:paraId="722A0E50" w14:textId="77777777" w:rsidR="00F93D0D" w:rsidRDefault="00F93D0D" w:rsidP="003E3F3F">
            <w:pPr>
              <w:pStyle w:val="Header"/>
            </w:pPr>
            <w:r>
              <w:lastRenderedPageBreak/>
              <w:t>PRS Decision</w:t>
            </w:r>
          </w:p>
        </w:tc>
        <w:tc>
          <w:tcPr>
            <w:tcW w:w="7583" w:type="dxa"/>
            <w:gridSpan w:val="2"/>
            <w:vAlign w:val="center"/>
          </w:tcPr>
          <w:p w14:paraId="36FA6D17" w14:textId="77777777" w:rsidR="00F93D0D" w:rsidRDefault="00F93D0D" w:rsidP="003E3F3F">
            <w:pPr>
              <w:pStyle w:val="NormalArial"/>
              <w:spacing w:before="120" w:after="120"/>
            </w:pPr>
            <w:r>
              <w:t>On 11/9/23, PRS voted unanimously to table NPRR1206 and refer the issue to WMS.  All Market Segments participated in the vote.</w:t>
            </w:r>
          </w:p>
          <w:p w14:paraId="0B06404C" w14:textId="77777777" w:rsidR="00F93D0D" w:rsidRDefault="00F93D0D" w:rsidP="003E3F3F">
            <w:pPr>
              <w:pStyle w:val="NormalArial"/>
              <w:spacing w:before="120" w:after="120"/>
            </w:pPr>
            <w:r>
              <w:t>On 12/15/23, PRS voted unanimously t</w:t>
            </w:r>
            <w:r w:rsidRPr="00F93D0D">
              <w:t>o recommend approval of NPRR1206 as amended by the 12/14/23 ERCOT comments as revised by PRS</w:t>
            </w:r>
            <w:r>
              <w:t>.  All Market Segments participated in the vote.</w:t>
            </w:r>
          </w:p>
          <w:p w14:paraId="52741224" w14:textId="7C3123DB" w:rsidR="00706362" w:rsidRPr="002F7D2A" w:rsidRDefault="00706362" w:rsidP="003E3F3F">
            <w:pPr>
              <w:pStyle w:val="NormalArial"/>
              <w:spacing w:before="120" w:after="120"/>
            </w:pPr>
            <w:r>
              <w:t xml:space="preserve">On 1/11/24, PRS voted unanimously to </w:t>
            </w:r>
            <w:r w:rsidRPr="00706362">
              <w:t>endorse and forward to TAC the 12/15/23 PRS Report and 10/25/23 Impact Analysis for NPRR1206</w:t>
            </w:r>
            <w:r>
              <w:t>.  All Market Segments participated in the vote.</w:t>
            </w:r>
          </w:p>
        </w:tc>
      </w:tr>
      <w:tr w:rsidR="00F93D0D" w14:paraId="2BEBC6AF" w14:textId="77777777" w:rsidTr="00862F54">
        <w:trPr>
          <w:trHeight w:val="518"/>
        </w:trPr>
        <w:tc>
          <w:tcPr>
            <w:tcW w:w="2857" w:type="dxa"/>
            <w:gridSpan w:val="2"/>
            <w:shd w:val="clear" w:color="auto" w:fill="FFFFFF"/>
            <w:vAlign w:val="center"/>
          </w:tcPr>
          <w:p w14:paraId="02CCACE9" w14:textId="77777777" w:rsidR="00F93D0D" w:rsidRDefault="00F93D0D" w:rsidP="003E3F3F">
            <w:pPr>
              <w:pStyle w:val="Header"/>
            </w:pPr>
            <w:r>
              <w:t>Summary of PRS Discussion</w:t>
            </w:r>
          </w:p>
        </w:tc>
        <w:tc>
          <w:tcPr>
            <w:tcW w:w="7583" w:type="dxa"/>
            <w:gridSpan w:val="2"/>
            <w:vAlign w:val="center"/>
          </w:tcPr>
          <w:p w14:paraId="605D3C2F" w14:textId="77777777" w:rsidR="00F93D0D" w:rsidRDefault="00F93D0D" w:rsidP="003E3F3F">
            <w:pPr>
              <w:pStyle w:val="NormalArial"/>
              <w:spacing w:before="120" w:after="120"/>
            </w:pPr>
            <w:r>
              <w:t xml:space="preserve">On 11/9/23, PRS reviewed NPRR1206.  Some stakeholders cited possible compliance risks and exclusionary language regarding QSEs.  Participants requested continued discussion at WMS. </w:t>
            </w:r>
          </w:p>
          <w:p w14:paraId="74852D1E" w14:textId="77777777" w:rsidR="00BE643E" w:rsidRDefault="005018F4" w:rsidP="005631CB">
            <w:pPr>
              <w:pStyle w:val="NormalArial"/>
              <w:spacing w:before="120" w:after="120"/>
            </w:pPr>
            <w:r>
              <w:t xml:space="preserve">On 12/15/23, </w:t>
            </w:r>
            <w:r w:rsidR="00BE643E">
              <w:t xml:space="preserve">PRS reviewed the 12/7/23 WMS and 12/14/23 ERCOT comments.  Participants referenced </w:t>
            </w:r>
            <w:r w:rsidR="000D6B36">
              <w:t>on-going</w:t>
            </w:r>
            <w:r w:rsidR="00BE643E">
              <w:t xml:space="preserve"> </w:t>
            </w:r>
            <w:r w:rsidR="000D6B36">
              <w:t>Wholesale Market Working Group (</w:t>
            </w:r>
            <w:r w:rsidR="00BE643E">
              <w:t>WMWG</w:t>
            </w:r>
            <w:r w:rsidR="000D6B36">
              <w:t>)</w:t>
            </w:r>
            <w:r w:rsidR="00BE643E">
              <w:t xml:space="preserve"> discussion</w:t>
            </w:r>
            <w:r w:rsidR="005631CB">
              <w:t>s</w:t>
            </w:r>
            <w:r w:rsidR="00BE643E">
              <w:t xml:space="preserve"> regarding </w:t>
            </w:r>
            <w:r w:rsidR="000D6B36">
              <w:t xml:space="preserve">the </w:t>
            </w:r>
            <w:r w:rsidR="00BE643E">
              <w:t>streamlining</w:t>
            </w:r>
            <w:r w:rsidR="000D6B36">
              <w:t xml:space="preserve"> of </w:t>
            </w:r>
            <w:r w:rsidR="00BE643E">
              <w:t>potential QSE and Resource separation</w:t>
            </w:r>
            <w:r w:rsidR="005631CB">
              <w:t>s;</w:t>
            </w:r>
            <w:r w:rsidR="00BE643E">
              <w:t xml:space="preserve"> and supported </w:t>
            </w:r>
            <w:r w:rsidR="005631CB">
              <w:t>recommending approval of NPRR1206.  ERCOT Staff proposed one desktop edit to Section 16.2.3.3.</w:t>
            </w:r>
          </w:p>
          <w:p w14:paraId="011208E4" w14:textId="6832F90C" w:rsidR="00706362" w:rsidRPr="002F7D2A" w:rsidRDefault="00706362" w:rsidP="005631CB">
            <w:pPr>
              <w:pStyle w:val="NormalArial"/>
              <w:spacing w:before="120" w:after="120"/>
            </w:pPr>
            <w:r>
              <w:t xml:space="preserve">On 1/11/24, </w:t>
            </w:r>
            <w:r w:rsidR="002A5D6D">
              <w:t>PRS reviewed the 10/25/23 Impact Analysis.</w:t>
            </w:r>
          </w:p>
        </w:tc>
      </w:tr>
      <w:tr w:rsidR="00862F54" w14:paraId="1845276B" w14:textId="77777777" w:rsidTr="00862F54">
        <w:trPr>
          <w:trHeight w:val="518"/>
        </w:trPr>
        <w:tc>
          <w:tcPr>
            <w:tcW w:w="2857" w:type="dxa"/>
            <w:gridSpan w:val="2"/>
            <w:shd w:val="clear" w:color="auto" w:fill="FFFFFF"/>
            <w:vAlign w:val="center"/>
          </w:tcPr>
          <w:p w14:paraId="431FCF06" w14:textId="1EB2A7E5" w:rsidR="00862F54" w:rsidRDefault="00862F54" w:rsidP="003E3F3F">
            <w:pPr>
              <w:pStyle w:val="Header"/>
            </w:pPr>
            <w:r>
              <w:t>TAC Decision</w:t>
            </w:r>
          </w:p>
        </w:tc>
        <w:tc>
          <w:tcPr>
            <w:tcW w:w="7583" w:type="dxa"/>
            <w:gridSpan w:val="2"/>
            <w:vAlign w:val="center"/>
          </w:tcPr>
          <w:p w14:paraId="3655E529" w14:textId="570462B3" w:rsidR="00862F54" w:rsidRDefault="00862F54" w:rsidP="003E3F3F">
            <w:pPr>
              <w:pStyle w:val="NormalArial"/>
              <w:spacing w:before="120" w:after="120"/>
            </w:pPr>
            <w:r>
              <w:t>On 1/24/24, TAC voted unanimously to recommend approval of NPRR1206 as recommended by PRS in the 1/11/24 PRS Report.  All Market Segments participated in the vote.</w:t>
            </w:r>
          </w:p>
        </w:tc>
      </w:tr>
      <w:tr w:rsidR="00862F54" w14:paraId="648C7D6A" w14:textId="77777777" w:rsidTr="00862F54">
        <w:trPr>
          <w:trHeight w:val="518"/>
        </w:trPr>
        <w:tc>
          <w:tcPr>
            <w:tcW w:w="2857" w:type="dxa"/>
            <w:gridSpan w:val="2"/>
            <w:shd w:val="clear" w:color="auto" w:fill="FFFFFF"/>
            <w:vAlign w:val="center"/>
          </w:tcPr>
          <w:p w14:paraId="6E508A59" w14:textId="3B938021" w:rsidR="00862F54" w:rsidRDefault="00862F54" w:rsidP="003E3F3F">
            <w:pPr>
              <w:pStyle w:val="Header"/>
            </w:pPr>
            <w:r>
              <w:t>Summary of TAC Discussion</w:t>
            </w:r>
          </w:p>
        </w:tc>
        <w:tc>
          <w:tcPr>
            <w:tcW w:w="7583" w:type="dxa"/>
            <w:gridSpan w:val="2"/>
            <w:vAlign w:val="center"/>
          </w:tcPr>
          <w:p w14:paraId="22D871A5" w14:textId="7312BB41" w:rsidR="00862F54" w:rsidRDefault="00B75B29" w:rsidP="003E3F3F">
            <w:pPr>
              <w:pStyle w:val="NormalArial"/>
              <w:spacing w:before="120" w:after="120"/>
            </w:pPr>
            <w:r>
              <w:t>On 1/24/24, TAC reviewed the ERCOT Opinion, ERCOT Market Impact Statement, and Independent Market Monitor (IMM) Opinion for NPRR1206.</w:t>
            </w:r>
          </w:p>
        </w:tc>
      </w:tr>
      <w:tr w:rsidR="00E32F3A" w14:paraId="2AAB5618" w14:textId="77777777" w:rsidTr="003E3F3F">
        <w:trPr>
          <w:trHeight w:val="518"/>
        </w:trPr>
        <w:tc>
          <w:tcPr>
            <w:tcW w:w="2857" w:type="dxa"/>
            <w:gridSpan w:val="2"/>
            <w:tcBorders>
              <w:bottom w:val="single" w:sz="4" w:space="0" w:color="auto"/>
            </w:tcBorders>
            <w:shd w:val="clear" w:color="auto" w:fill="FFFFFF"/>
            <w:vAlign w:val="center"/>
          </w:tcPr>
          <w:p w14:paraId="0CD1197B" w14:textId="318C9F3B" w:rsidR="00E32F3A" w:rsidRDefault="00E32F3A" w:rsidP="00E32F3A">
            <w:pPr>
              <w:pStyle w:val="Header"/>
            </w:pPr>
            <w:r>
              <w:t>TAC Review/Justification of Recommendation</w:t>
            </w:r>
          </w:p>
        </w:tc>
        <w:tc>
          <w:tcPr>
            <w:tcW w:w="7583" w:type="dxa"/>
            <w:gridSpan w:val="2"/>
            <w:tcBorders>
              <w:bottom w:val="single" w:sz="4" w:space="0" w:color="auto"/>
            </w:tcBorders>
            <w:vAlign w:val="center"/>
          </w:tcPr>
          <w:p w14:paraId="5E83EE6B" w14:textId="57249731" w:rsidR="00E32F3A" w:rsidRPr="00246274" w:rsidRDefault="00E32F3A" w:rsidP="00E32F3A">
            <w:pPr>
              <w:pStyle w:val="NormalArial"/>
              <w:spacing w:before="120"/>
            </w:pPr>
            <w:r w:rsidRPr="00246274">
              <w:object w:dxaOrig="225" w:dyaOrig="225" w14:anchorId="7AC55639">
                <v:shape id="_x0000_i1059" type="#_x0000_t75" style="width:15.6pt;height:15pt" o:ole="">
                  <v:imagedata r:id="rId20" o:title=""/>
                </v:shape>
                <w:control r:id="rId21" w:name="TextBox111" w:shapeid="_x0000_i1059"/>
              </w:object>
            </w:r>
            <w:r w:rsidRPr="00246274">
              <w:t xml:space="preserve">  Revision Request ties to Reason for Revision as explained in Justification </w:t>
            </w:r>
          </w:p>
          <w:p w14:paraId="065E6CB8" w14:textId="14236C61" w:rsidR="00E32F3A" w:rsidRPr="00246274" w:rsidRDefault="00E32F3A" w:rsidP="00E32F3A">
            <w:pPr>
              <w:pStyle w:val="NormalArial"/>
              <w:spacing w:before="120"/>
            </w:pPr>
            <w:r w:rsidRPr="00246274">
              <w:object w:dxaOrig="225" w:dyaOrig="225" w14:anchorId="7F89C6F5">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6F7D8D42" w14:textId="4136DF22" w:rsidR="00E32F3A" w:rsidRPr="00246274" w:rsidRDefault="00E32F3A" w:rsidP="00E32F3A">
            <w:pPr>
              <w:pStyle w:val="NormalArial"/>
              <w:spacing w:before="120"/>
            </w:pPr>
            <w:r w:rsidRPr="00246274">
              <w:object w:dxaOrig="225" w:dyaOrig="225" w14:anchorId="63A2A7C0">
                <v:shape id="_x0000_i1063" type="#_x0000_t75" style="width:15.6pt;height:15pt" o:ole="">
                  <v:imagedata r:id="rId24" o:title=""/>
                </v:shape>
                <w:control r:id="rId25" w:name="TextBox121" w:shapeid="_x0000_i1063"/>
              </w:object>
            </w:r>
            <w:r w:rsidRPr="00246274">
              <w:t xml:space="preserve">  Opinions were reviewed and discussed</w:t>
            </w:r>
          </w:p>
          <w:p w14:paraId="3EA10294" w14:textId="3F9A4399" w:rsidR="00E32F3A" w:rsidRPr="00246274" w:rsidRDefault="00E32F3A" w:rsidP="00E32F3A">
            <w:pPr>
              <w:pStyle w:val="NormalArial"/>
              <w:spacing w:before="120"/>
            </w:pPr>
            <w:r w:rsidRPr="00246274">
              <w:object w:dxaOrig="225" w:dyaOrig="225" w14:anchorId="720A6F9A">
                <v:shape id="_x0000_i1065" type="#_x0000_t75" style="width:15.6pt;height:15pt" o:ole="">
                  <v:imagedata r:id="rId26" o:title=""/>
                </v:shape>
                <w:control r:id="rId27" w:name="TextBox1311" w:shapeid="_x0000_i1065"/>
              </w:object>
            </w:r>
            <w:r w:rsidRPr="00246274">
              <w:t xml:space="preserve">  Comments were reviewed and discussed</w:t>
            </w:r>
            <w:r>
              <w:t xml:space="preserve"> (if applicable)</w:t>
            </w:r>
          </w:p>
          <w:p w14:paraId="4CCB3489" w14:textId="7937177D" w:rsidR="00E32F3A" w:rsidRDefault="00E32F3A" w:rsidP="00E32F3A">
            <w:pPr>
              <w:pStyle w:val="NormalArial"/>
              <w:spacing w:before="120" w:after="120"/>
            </w:pPr>
            <w:r w:rsidRPr="00246274">
              <w:object w:dxaOrig="225" w:dyaOrig="225" w14:anchorId="156854A5">
                <v:shape id="_x0000_i1067" type="#_x0000_t75" style="width:15.6pt;height:15pt" o:ole="">
                  <v:imagedata r:id="rId12" o:title=""/>
                </v:shape>
                <w:control r:id="rId28" w:name="TextBox1411" w:shapeid="_x0000_i1067"/>
              </w:object>
            </w:r>
            <w:r w:rsidRPr="00246274">
              <w:t xml:space="preserve"> Other: (explain)</w:t>
            </w:r>
          </w:p>
        </w:tc>
      </w:tr>
    </w:tbl>
    <w:p w14:paraId="4F4029DE" w14:textId="2509E429" w:rsidR="003173D0" w:rsidRDefault="003173D0" w:rsidP="003173D0">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F93D0D" w:rsidRPr="001A747C" w14:paraId="49EB0DE7" w14:textId="77777777" w:rsidTr="003E3F3F">
        <w:trPr>
          <w:trHeight w:val="432"/>
        </w:trPr>
        <w:tc>
          <w:tcPr>
            <w:tcW w:w="10440" w:type="dxa"/>
            <w:gridSpan w:val="2"/>
            <w:shd w:val="clear" w:color="auto" w:fill="FFFFFF"/>
            <w:vAlign w:val="center"/>
          </w:tcPr>
          <w:p w14:paraId="5C0BC0A9" w14:textId="77777777" w:rsidR="00F93D0D" w:rsidRPr="001A747C" w:rsidRDefault="00F93D0D" w:rsidP="003E3F3F">
            <w:pPr>
              <w:jc w:val="center"/>
              <w:rPr>
                <w:rFonts w:ascii="Arial" w:hAnsi="Arial"/>
                <w:b/>
              </w:rPr>
            </w:pPr>
            <w:r w:rsidRPr="001A747C">
              <w:rPr>
                <w:rFonts w:ascii="Arial" w:hAnsi="Arial"/>
                <w:b/>
              </w:rPr>
              <w:t>Opinions</w:t>
            </w:r>
          </w:p>
        </w:tc>
      </w:tr>
      <w:tr w:rsidR="00F93D0D" w:rsidRPr="001A747C" w14:paraId="4787562E" w14:textId="77777777" w:rsidTr="003E3F3F">
        <w:trPr>
          <w:trHeight w:val="432"/>
        </w:trPr>
        <w:tc>
          <w:tcPr>
            <w:tcW w:w="2790" w:type="dxa"/>
            <w:shd w:val="clear" w:color="auto" w:fill="FFFFFF"/>
            <w:vAlign w:val="center"/>
          </w:tcPr>
          <w:p w14:paraId="59813015"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lastRenderedPageBreak/>
              <w:t>Credit Review</w:t>
            </w:r>
          </w:p>
        </w:tc>
        <w:tc>
          <w:tcPr>
            <w:tcW w:w="7650" w:type="dxa"/>
            <w:vAlign w:val="center"/>
          </w:tcPr>
          <w:p w14:paraId="4C1E7550" w14:textId="6EDE3498" w:rsidR="00F93D0D" w:rsidRPr="001A747C" w:rsidRDefault="007C707D" w:rsidP="00DE4DA3">
            <w:pPr>
              <w:spacing w:before="120" w:after="120"/>
              <w:rPr>
                <w:rFonts w:ascii="Arial" w:hAnsi="Arial"/>
              </w:rPr>
            </w:pPr>
            <w:r w:rsidRPr="007C707D">
              <w:rPr>
                <w:rFonts w:ascii="Arial" w:hAnsi="Arial"/>
              </w:rPr>
              <w:t xml:space="preserve">ERCOT Credit Staff and the Credit Finance </w:t>
            </w:r>
            <w:proofErr w:type="gramStart"/>
            <w:r w:rsidRPr="007C707D">
              <w:rPr>
                <w:rFonts w:ascii="Arial" w:hAnsi="Arial"/>
              </w:rPr>
              <w:t>Sub Group</w:t>
            </w:r>
            <w:proofErr w:type="gramEnd"/>
            <w:r w:rsidRPr="007C707D">
              <w:rPr>
                <w:rFonts w:ascii="Arial" w:hAnsi="Arial"/>
              </w:rPr>
              <w:t xml:space="preserve"> (CFSG) have reviewed NPRR1206 and do not believe that it requires changes to credit monitoring activity or the calculation of liability.</w:t>
            </w:r>
          </w:p>
        </w:tc>
      </w:tr>
      <w:tr w:rsidR="00F93D0D" w:rsidRPr="001A747C" w14:paraId="74083672" w14:textId="77777777" w:rsidTr="003E3F3F">
        <w:trPr>
          <w:trHeight w:val="432"/>
        </w:trPr>
        <w:tc>
          <w:tcPr>
            <w:tcW w:w="2790" w:type="dxa"/>
            <w:shd w:val="clear" w:color="auto" w:fill="FFFFFF"/>
            <w:vAlign w:val="center"/>
          </w:tcPr>
          <w:p w14:paraId="2E01ED91"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Independent Market Monitor Opinion</w:t>
            </w:r>
          </w:p>
        </w:tc>
        <w:tc>
          <w:tcPr>
            <w:tcW w:w="7650" w:type="dxa"/>
            <w:vAlign w:val="center"/>
          </w:tcPr>
          <w:p w14:paraId="1B0398C3" w14:textId="42FF5261" w:rsidR="00F93D0D" w:rsidRPr="001A747C" w:rsidRDefault="00E603A3" w:rsidP="003E3F3F">
            <w:pPr>
              <w:rPr>
                <w:rFonts w:ascii="Arial" w:hAnsi="Arial" w:cs="Arial"/>
                <w:b/>
                <w:bCs/>
              </w:rPr>
            </w:pPr>
            <w:r w:rsidRPr="00E603A3">
              <w:rPr>
                <w:rFonts w:ascii="Arial" w:hAnsi="Arial"/>
              </w:rPr>
              <w:t>IMM has no opinion on NPRR1206.</w:t>
            </w:r>
          </w:p>
        </w:tc>
      </w:tr>
      <w:tr w:rsidR="00F93D0D" w:rsidRPr="001A747C" w14:paraId="4F9C0A53" w14:textId="77777777" w:rsidTr="003E3F3F">
        <w:trPr>
          <w:trHeight w:val="432"/>
        </w:trPr>
        <w:tc>
          <w:tcPr>
            <w:tcW w:w="2790" w:type="dxa"/>
            <w:shd w:val="clear" w:color="auto" w:fill="FFFFFF"/>
            <w:vAlign w:val="center"/>
          </w:tcPr>
          <w:p w14:paraId="7A1DA9CC"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ERCOT Opinion</w:t>
            </w:r>
          </w:p>
        </w:tc>
        <w:tc>
          <w:tcPr>
            <w:tcW w:w="7650" w:type="dxa"/>
            <w:vAlign w:val="center"/>
          </w:tcPr>
          <w:p w14:paraId="5F07F703" w14:textId="245D3241" w:rsidR="00F93D0D" w:rsidRPr="001A747C" w:rsidRDefault="00E603A3" w:rsidP="003E3F3F">
            <w:pPr>
              <w:rPr>
                <w:rFonts w:ascii="Arial" w:hAnsi="Arial"/>
                <w:b/>
                <w:bCs/>
              </w:rPr>
            </w:pPr>
            <w:r w:rsidRPr="00E603A3">
              <w:rPr>
                <w:rFonts w:ascii="Arial" w:hAnsi="Arial"/>
              </w:rPr>
              <w:t>ERCOT supports approval of NPRR1206</w:t>
            </w:r>
            <w:r w:rsidR="001F68C9">
              <w:rPr>
                <w:rFonts w:ascii="Arial" w:hAnsi="Arial"/>
              </w:rPr>
              <w:t>.</w:t>
            </w:r>
          </w:p>
        </w:tc>
      </w:tr>
      <w:tr w:rsidR="00F93D0D" w:rsidRPr="001A747C" w14:paraId="651F59BC" w14:textId="77777777" w:rsidTr="003E3F3F">
        <w:trPr>
          <w:trHeight w:val="432"/>
        </w:trPr>
        <w:tc>
          <w:tcPr>
            <w:tcW w:w="2790" w:type="dxa"/>
            <w:shd w:val="clear" w:color="auto" w:fill="FFFFFF"/>
            <w:vAlign w:val="center"/>
          </w:tcPr>
          <w:p w14:paraId="304502FF" w14:textId="77777777" w:rsidR="00F93D0D" w:rsidRPr="001A747C" w:rsidRDefault="00F93D0D" w:rsidP="003E3F3F">
            <w:pPr>
              <w:tabs>
                <w:tab w:val="center" w:pos="4320"/>
                <w:tab w:val="right" w:pos="8640"/>
              </w:tabs>
              <w:spacing w:before="120" w:after="120"/>
              <w:rPr>
                <w:rFonts w:ascii="Arial" w:hAnsi="Arial"/>
                <w:b/>
                <w:bCs/>
              </w:rPr>
            </w:pPr>
            <w:r w:rsidRPr="001A747C">
              <w:rPr>
                <w:rFonts w:ascii="Arial" w:hAnsi="Arial"/>
                <w:b/>
                <w:bCs/>
              </w:rPr>
              <w:t>ERCOT Market Impact Statement</w:t>
            </w:r>
          </w:p>
        </w:tc>
        <w:tc>
          <w:tcPr>
            <w:tcW w:w="7650" w:type="dxa"/>
            <w:vAlign w:val="center"/>
          </w:tcPr>
          <w:p w14:paraId="6290B93E" w14:textId="33723E04" w:rsidR="00F93D0D" w:rsidRPr="001A747C" w:rsidRDefault="00E603A3" w:rsidP="003E3F3F">
            <w:pPr>
              <w:spacing w:before="120" w:after="120"/>
              <w:rPr>
                <w:rFonts w:ascii="Arial" w:hAnsi="Arial" w:cs="Arial"/>
                <w:b/>
                <w:bCs/>
              </w:rPr>
            </w:pPr>
            <w:r w:rsidRPr="00E603A3">
              <w:rPr>
                <w:rFonts w:ascii="Arial" w:hAnsi="Arial"/>
              </w:rPr>
              <w:t>ERCOT Staff has reviewed NPRR1206 and believes that it provides a positive market impact by embodying Strategic Plan Object</w:t>
            </w:r>
            <w:r w:rsidR="00610D23">
              <w:rPr>
                <w:rFonts w:ascii="Arial" w:hAnsi="Arial"/>
              </w:rPr>
              <w:t>ive</w:t>
            </w:r>
            <w:r w:rsidRPr="00E603A3">
              <w:rPr>
                <w:rFonts w:ascii="Arial" w:hAnsi="Arial"/>
              </w:rPr>
              <w:t xml:space="preserve"> 1 through the clarification of types of QSEs that are required to have a Hotline and a 24x7 control or operations center; the clarification of various Resource Entity deadlines; and the elimination of the requirement to provide certain unnecessary Market Participant Principal information.</w:t>
            </w:r>
          </w:p>
        </w:tc>
      </w:tr>
    </w:tbl>
    <w:p w14:paraId="0782C699" w14:textId="10587A06"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D0D" w14:paraId="29510BBA" w14:textId="77777777" w:rsidTr="003E3F3F">
        <w:trPr>
          <w:cantSplit/>
          <w:trHeight w:val="432"/>
        </w:trPr>
        <w:tc>
          <w:tcPr>
            <w:tcW w:w="10440" w:type="dxa"/>
            <w:gridSpan w:val="2"/>
            <w:tcBorders>
              <w:top w:val="single" w:sz="4" w:space="0" w:color="auto"/>
            </w:tcBorders>
            <w:shd w:val="clear" w:color="auto" w:fill="FFFFFF"/>
            <w:vAlign w:val="center"/>
          </w:tcPr>
          <w:p w14:paraId="01B21EB7" w14:textId="77777777" w:rsidR="00F93D0D" w:rsidRDefault="00F93D0D" w:rsidP="003E3F3F">
            <w:pPr>
              <w:pStyle w:val="Header"/>
              <w:jc w:val="center"/>
            </w:pPr>
            <w:r>
              <w:t>Sponsor</w:t>
            </w:r>
          </w:p>
        </w:tc>
      </w:tr>
      <w:tr w:rsidR="00F93D0D" w:rsidRPr="0007138D" w14:paraId="57BF594B" w14:textId="77777777" w:rsidTr="003E3F3F">
        <w:trPr>
          <w:cantSplit/>
          <w:trHeight w:val="432"/>
        </w:trPr>
        <w:tc>
          <w:tcPr>
            <w:tcW w:w="2880" w:type="dxa"/>
            <w:shd w:val="clear" w:color="auto" w:fill="FFFFFF"/>
            <w:vAlign w:val="center"/>
          </w:tcPr>
          <w:p w14:paraId="253BAFB9" w14:textId="77777777" w:rsidR="00F93D0D" w:rsidRPr="0007138D" w:rsidRDefault="00F93D0D" w:rsidP="003E3F3F">
            <w:pPr>
              <w:pStyle w:val="Header"/>
              <w:rPr>
                <w:bCs w:val="0"/>
              </w:rPr>
            </w:pPr>
            <w:r w:rsidRPr="0007138D">
              <w:rPr>
                <w:bCs w:val="0"/>
              </w:rPr>
              <w:t>Name</w:t>
            </w:r>
          </w:p>
        </w:tc>
        <w:tc>
          <w:tcPr>
            <w:tcW w:w="7560" w:type="dxa"/>
            <w:vAlign w:val="center"/>
          </w:tcPr>
          <w:p w14:paraId="7DD10BD1" w14:textId="77777777" w:rsidR="00F93D0D" w:rsidRPr="0007138D" w:rsidRDefault="00F93D0D" w:rsidP="003E3F3F">
            <w:pPr>
              <w:pStyle w:val="NormalArial"/>
            </w:pPr>
            <w:r w:rsidRPr="0007138D">
              <w:t>Katherine Gross / Ted Hailu</w:t>
            </w:r>
          </w:p>
        </w:tc>
      </w:tr>
      <w:tr w:rsidR="00F93D0D" w:rsidRPr="0007138D" w14:paraId="55FCBF58" w14:textId="77777777" w:rsidTr="003E3F3F">
        <w:trPr>
          <w:cantSplit/>
          <w:trHeight w:val="432"/>
        </w:trPr>
        <w:tc>
          <w:tcPr>
            <w:tcW w:w="2880" w:type="dxa"/>
            <w:shd w:val="clear" w:color="auto" w:fill="FFFFFF"/>
            <w:vAlign w:val="center"/>
          </w:tcPr>
          <w:p w14:paraId="62D18290" w14:textId="77777777" w:rsidR="00F93D0D" w:rsidRPr="0007138D" w:rsidRDefault="00F93D0D" w:rsidP="003E3F3F">
            <w:pPr>
              <w:pStyle w:val="Header"/>
              <w:rPr>
                <w:bCs w:val="0"/>
              </w:rPr>
            </w:pPr>
            <w:r w:rsidRPr="0007138D">
              <w:rPr>
                <w:bCs w:val="0"/>
              </w:rPr>
              <w:t>E-mail Address</w:t>
            </w:r>
          </w:p>
        </w:tc>
        <w:tc>
          <w:tcPr>
            <w:tcW w:w="7560" w:type="dxa"/>
            <w:vAlign w:val="center"/>
          </w:tcPr>
          <w:p w14:paraId="1A8AB2DE" w14:textId="77777777" w:rsidR="00F93D0D" w:rsidRPr="0007138D" w:rsidRDefault="00AB7C74" w:rsidP="003E3F3F">
            <w:pPr>
              <w:pStyle w:val="NormalArial"/>
            </w:pPr>
            <w:hyperlink r:id="rId29" w:history="1">
              <w:r w:rsidR="00F93D0D" w:rsidRPr="0007138D">
                <w:rPr>
                  <w:rStyle w:val="Hyperlink"/>
                </w:rPr>
                <w:t>Katherine.Gross@ercot.com</w:t>
              </w:r>
            </w:hyperlink>
            <w:r w:rsidR="00F93D0D" w:rsidRPr="0007138D">
              <w:t xml:space="preserve"> / </w:t>
            </w:r>
            <w:hyperlink r:id="rId30" w:history="1">
              <w:r w:rsidR="00F93D0D" w:rsidRPr="00150FF6">
                <w:rPr>
                  <w:rStyle w:val="Hyperlink"/>
                </w:rPr>
                <w:t>Ted.Hailu@ercot.com</w:t>
              </w:r>
            </w:hyperlink>
          </w:p>
        </w:tc>
      </w:tr>
      <w:tr w:rsidR="00F93D0D" w14:paraId="0967954F" w14:textId="77777777" w:rsidTr="003E3F3F">
        <w:trPr>
          <w:cantSplit/>
          <w:trHeight w:val="432"/>
        </w:trPr>
        <w:tc>
          <w:tcPr>
            <w:tcW w:w="2880" w:type="dxa"/>
            <w:shd w:val="clear" w:color="auto" w:fill="FFFFFF"/>
            <w:vAlign w:val="center"/>
          </w:tcPr>
          <w:p w14:paraId="5C4584DC" w14:textId="77777777" w:rsidR="00F93D0D" w:rsidRPr="00B93CA0" w:rsidRDefault="00F93D0D" w:rsidP="003E3F3F">
            <w:pPr>
              <w:pStyle w:val="Header"/>
              <w:rPr>
                <w:bCs w:val="0"/>
              </w:rPr>
            </w:pPr>
            <w:r w:rsidRPr="00B93CA0">
              <w:rPr>
                <w:bCs w:val="0"/>
              </w:rPr>
              <w:t>Company</w:t>
            </w:r>
          </w:p>
        </w:tc>
        <w:tc>
          <w:tcPr>
            <w:tcW w:w="7560" w:type="dxa"/>
            <w:vAlign w:val="center"/>
          </w:tcPr>
          <w:p w14:paraId="7206C95B" w14:textId="77777777" w:rsidR="00F93D0D" w:rsidRDefault="00F93D0D" w:rsidP="003E3F3F">
            <w:pPr>
              <w:pStyle w:val="NormalArial"/>
            </w:pPr>
            <w:r>
              <w:t>ERCOT</w:t>
            </w:r>
          </w:p>
        </w:tc>
      </w:tr>
      <w:tr w:rsidR="00F93D0D" w14:paraId="6E026D63" w14:textId="77777777" w:rsidTr="003E3F3F">
        <w:trPr>
          <w:cantSplit/>
          <w:trHeight w:val="432"/>
        </w:trPr>
        <w:tc>
          <w:tcPr>
            <w:tcW w:w="2880" w:type="dxa"/>
            <w:tcBorders>
              <w:bottom w:val="single" w:sz="4" w:space="0" w:color="auto"/>
            </w:tcBorders>
            <w:shd w:val="clear" w:color="auto" w:fill="FFFFFF"/>
            <w:vAlign w:val="center"/>
          </w:tcPr>
          <w:p w14:paraId="65D7A4E1" w14:textId="77777777" w:rsidR="00F93D0D" w:rsidRPr="00B93CA0" w:rsidRDefault="00F93D0D" w:rsidP="003E3F3F">
            <w:pPr>
              <w:pStyle w:val="Header"/>
              <w:rPr>
                <w:bCs w:val="0"/>
              </w:rPr>
            </w:pPr>
            <w:r w:rsidRPr="00B93CA0">
              <w:rPr>
                <w:bCs w:val="0"/>
              </w:rPr>
              <w:t>Phone Number</w:t>
            </w:r>
          </w:p>
        </w:tc>
        <w:tc>
          <w:tcPr>
            <w:tcW w:w="7560" w:type="dxa"/>
            <w:tcBorders>
              <w:bottom w:val="single" w:sz="4" w:space="0" w:color="auto"/>
            </w:tcBorders>
            <w:vAlign w:val="center"/>
          </w:tcPr>
          <w:p w14:paraId="1CDD39E3" w14:textId="69AA34CE" w:rsidR="00F93D0D" w:rsidRDefault="00F93D0D" w:rsidP="003E3F3F">
            <w:pPr>
              <w:pStyle w:val="NormalArial"/>
            </w:pPr>
            <w:r>
              <w:t>512-225-7184 /</w:t>
            </w:r>
            <w:r w:rsidR="00610D23">
              <w:t xml:space="preserve"> </w:t>
            </w:r>
            <w:r>
              <w:t>512-248-3873</w:t>
            </w:r>
          </w:p>
        </w:tc>
      </w:tr>
      <w:tr w:rsidR="00F93D0D" w14:paraId="0BC2859A" w14:textId="77777777" w:rsidTr="003E3F3F">
        <w:trPr>
          <w:cantSplit/>
          <w:trHeight w:val="432"/>
        </w:trPr>
        <w:tc>
          <w:tcPr>
            <w:tcW w:w="2880" w:type="dxa"/>
            <w:shd w:val="clear" w:color="auto" w:fill="FFFFFF"/>
            <w:vAlign w:val="center"/>
          </w:tcPr>
          <w:p w14:paraId="6E2B6A72" w14:textId="77777777" w:rsidR="00F93D0D" w:rsidRPr="00B93CA0" w:rsidRDefault="00F93D0D" w:rsidP="003E3F3F">
            <w:pPr>
              <w:pStyle w:val="Header"/>
              <w:rPr>
                <w:bCs w:val="0"/>
              </w:rPr>
            </w:pPr>
            <w:r>
              <w:rPr>
                <w:bCs w:val="0"/>
              </w:rPr>
              <w:t>Cell</w:t>
            </w:r>
            <w:r w:rsidRPr="00B93CA0">
              <w:rPr>
                <w:bCs w:val="0"/>
              </w:rPr>
              <w:t xml:space="preserve"> Number</w:t>
            </w:r>
          </w:p>
        </w:tc>
        <w:tc>
          <w:tcPr>
            <w:tcW w:w="7560" w:type="dxa"/>
            <w:vAlign w:val="center"/>
          </w:tcPr>
          <w:p w14:paraId="129F7E72" w14:textId="77777777" w:rsidR="00F93D0D" w:rsidRDefault="00F93D0D" w:rsidP="003E3F3F">
            <w:pPr>
              <w:pStyle w:val="NormalArial"/>
            </w:pPr>
            <w:r>
              <w:t xml:space="preserve">216-224-3943  </w:t>
            </w:r>
          </w:p>
        </w:tc>
      </w:tr>
      <w:tr w:rsidR="00F93D0D" w14:paraId="6D914CE8" w14:textId="77777777" w:rsidTr="003E3F3F">
        <w:trPr>
          <w:cantSplit/>
          <w:trHeight w:val="432"/>
        </w:trPr>
        <w:tc>
          <w:tcPr>
            <w:tcW w:w="2880" w:type="dxa"/>
            <w:tcBorders>
              <w:bottom w:val="single" w:sz="4" w:space="0" w:color="auto"/>
            </w:tcBorders>
            <w:shd w:val="clear" w:color="auto" w:fill="FFFFFF"/>
            <w:vAlign w:val="center"/>
          </w:tcPr>
          <w:p w14:paraId="408C2289" w14:textId="77777777" w:rsidR="00F93D0D" w:rsidRPr="00B93CA0" w:rsidRDefault="00F93D0D" w:rsidP="003E3F3F">
            <w:pPr>
              <w:pStyle w:val="Header"/>
              <w:rPr>
                <w:bCs w:val="0"/>
              </w:rPr>
            </w:pPr>
            <w:r>
              <w:rPr>
                <w:bCs w:val="0"/>
              </w:rPr>
              <w:t>Market Segment</w:t>
            </w:r>
          </w:p>
        </w:tc>
        <w:tc>
          <w:tcPr>
            <w:tcW w:w="7560" w:type="dxa"/>
            <w:tcBorders>
              <w:bottom w:val="single" w:sz="4" w:space="0" w:color="auto"/>
            </w:tcBorders>
            <w:vAlign w:val="center"/>
          </w:tcPr>
          <w:p w14:paraId="5B15C772" w14:textId="77777777" w:rsidR="00F93D0D" w:rsidRDefault="00F93D0D" w:rsidP="003E3F3F">
            <w:pPr>
              <w:pStyle w:val="NormalArial"/>
            </w:pPr>
            <w:r>
              <w:t>Not Applicable</w:t>
            </w:r>
          </w:p>
        </w:tc>
      </w:tr>
    </w:tbl>
    <w:p w14:paraId="2D4DEDC1" w14:textId="153C10FE"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93D0D" w:rsidRPr="00D56D61" w14:paraId="676FAFA0" w14:textId="77777777" w:rsidTr="003E3F3F">
        <w:trPr>
          <w:cantSplit/>
          <w:trHeight w:val="432"/>
        </w:trPr>
        <w:tc>
          <w:tcPr>
            <w:tcW w:w="10440" w:type="dxa"/>
            <w:gridSpan w:val="2"/>
            <w:vAlign w:val="center"/>
          </w:tcPr>
          <w:p w14:paraId="55EFB13F" w14:textId="77777777" w:rsidR="00F93D0D" w:rsidRPr="007C199B" w:rsidRDefault="00F93D0D" w:rsidP="003E3F3F">
            <w:pPr>
              <w:pStyle w:val="NormalArial"/>
              <w:jc w:val="center"/>
              <w:rPr>
                <w:b/>
              </w:rPr>
            </w:pPr>
            <w:r w:rsidRPr="007C199B">
              <w:rPr>
                <w:b/>
              </w:rPr>
              <w:t>Market Rules Staff Contact</w:t>
            </w:r>
          </w:p>
        </w:tc>
      </w:tr>
      <w:tr w:rsidR="00F93D0D" w:rsidRPr="00D56D61" w14:paraId="6C4A72EA" w14:textId="77777777" w:rsidTr="003E3F3F">
        <w:trPr>
          <w:cantSplit/>
          <w:trHeight w:val="432"/>
        </w:trPr>
        <w:tc>
          <w:tcPr>
            <w:tcW w:w="2880" w:type="dxa"/>
            <w:vAlign w:val="center"/>
          </w:tcPr>
          <w:p w14:paraId="42B182FD" w14:textId="77777777" w:rsidR="00F93D0D" w:rsidRPr="007C199B" w:rsidRDefault="00F93D0D" w:rsidP="003E3F3F">
            <w:pPr>
              <w:pStyle w:val="NormalArial"/>
              <w:rPr>
                <w:b/>
              </w:rPr>
            </w:pPr>
            <w:r w:rsidRPr="007C199B">
              <w:rPr>
                <w:b/>
              </w:rPr>
              <w:t>Name</w:t>
            </w:r>
          </w:p>
        </w:tc>
        <w:tc>
          <w:tcPr>
            <w:tcW w:w="7560" w:type="dxa"/>
            <w:vAlign w:val="center"/>
          </w:tcPr>
          <w:p w14:paraId="2EFAF309" w14:textId="77777777" w:rsidR="00F93D0D" w:rsidRPr="00D56D61" w:rsidRDefault="00F93D0D" w:rsidP="003E3F3F">
            <w:pPr>
              <w:pStyle w:val="NormalArial"/>
            </w:pPr>
            <w:r>
              <w:t>Jordan Troublefield</w:t>
            </w:r>
          </w:p>
        </w:tc>
      </w:tr>
      <w:tr w:rsidR="00F93D0D" w:rsidRPr="00D56D61" w14:paraId="5B832A7F" w14:textId="77777777" w:rsidTr="003E3F3F">
        <w:trPr>
          <w:cantSplit/>
          <w:trHeight w:val="432"/>
        </w:trPr>
        <w:tc>
          <w:tcPr>
            <w:tcW w:w="2880" w:type="dxa"/>
            <w:vAlign w:val="center"/>
          </w:tcPr>
          <w:p w14:paraId="7F276241" w14:textId="77777777" w:rsidR="00F93D0D" w:rsidRPr="007C199B" w:rsidRDefault="00F93D0D" w:rsidP="003E3F3F">
            <w:pPr>
              <w:pStyle w:val="NormalArial"/>
              <w:rPr>
                <w:b/>
              </w:rPr>
            </w:pPr>
            <w:r w:rsidRPr="007C199B">
              <w:rPr>
                <w:b/>
              </w:rPr>
              <w:t>E-Mail Address</w:t>
            </w:r>
          </w:p>
        </w:tc>
        <w:tc>
          <w:tcPr>
            <w:tcW w:w="7560" w:type="dxa"/>
            <w:vAlign w:val="center"/>
          </w:tcPr>
          <w:p w14:paraId="24F16382" w14:textId="77777777" w:rsidR="00F93D0D" w:rsidRPr="00D56D61" w:rsidRDefault="00AB7C74" w:rsidP="003E3F3F">
            <w:pPr>
              <w:pStyle w:val="NormalArial"/>
            </w:pPr>
            <w:hyperlink r:id="rId31" w:history="1">
              <w:r w:rsidR="00F93D0D" w:rsidRPr="00714741">
                <w:rPr>
                  <w:rStyle w:val="Hyperlink"/>
                </w:rPr>
                <w:t>jordan.troublefield@ercot.com</w:t>
              </w:r>
            </w:hyperlink>
          </w:p>
        </w:tc>
      </w:tr>
      <w:tr w:rsidR="00F93D0D" w:rsidRPr="005370B5" w14:paraId="6BA1A517" w14:textId="77777777" w:rsidTr="003E3F3F">
        <w:trPr>
          <w:cantSplit/>
          <w:trHeight w:val="432"/>
        </w:trPr>
        <w:tc>
          <w:tcPr>
            <w:tcW w:w="2880" w:type="dxa"/>
            <w:vAlign w:val="center"/>
          </w:tcPr>
          <w:p w14:paraId="520233C9" w14:textId="77777777" w:rsidR="00F93D0D" w:rsidRPr="007C199B" w:rsidRDefault="00F93D0D" w:rsidP="003E3F3F">
            <w:pPr>
              <w:pStyle w:val="NormalArial"/>
              <w:rPr>
                <w:b/>
              </w:rPr>
            </w:pPr>
            <w:r w:rsidRPr="007C199B">
              <w:rPr>
                <w:b/>
              </w:rPr>
              <w:t>Phone Number</w:t>
            </w:r>
          </w:p>
        </w:tc>
        <w:tc>
          <w:tcPr>
            <w:tcW w:w="7560" w:type="dxa"/>
            <w:vAlign w:val="center"/>
          </w:tcPr>
          <w:p w14:paraId="39898435" w14:textId="77777777" w:rsidR="00F93D0D" w:rsidRDefault="00F93D0D" w:rsidP="003E3F3F">
            <w:pPr>
              <w:pStyle w:val="NormalArial"/>
            </w:pPr>
            <w:r>
              <w:t>512-248-6521</w:t>
            </w:r>
          </w:p>
        </w:tc>
      </w:tr>
    </w:tbl>
    <w:p w14:paraId="3C64A01D" w14:textId="7653DC07" w:rsidR="00F93D0D" w:rsidRDefault="00F93D0D" w:rsidP="003173D0">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F93D0D" w:rsidRPr="0005337B" w14:paraId="0C5F9C7F" w14:textId="77777777" w:rsidTr="003E3F3F">
        <w:trPr>
          <w:trHeight w:val="432"/>
        </w:trPr>
        <w:tc>
          <w:tcPr>
            <w:tcW w:w="10440" w:type="dxa"/>
            <w:gridSpan w:val="2"/>
            <w:shd w:val="clear" w:color="auto" w:fill="FFFFFF"/>
            <w:vAlign w:val="center"/>
          </w:tcPr>
          <w:p w14:paraId="77121940" w14:textId="77777777" w:rsidR="00F93D0D" w:rsidRPr="0005337B" w:rsidRDefault="00F93D0D" w:rsidP="003E3F3F">
            <w:pPr>
              <w:ind w:hanging="2"/>
              <w:jc w:val="center"/>
              <w:rPr>
                <w:rFonts w:ascii="Arial" w:hAnsi="Arial"/>
                <w:b/>
              </w:rPr>
            </w:pPr>
            <w:r w:rsidRPr="0005337B">
              <w:rPr>
                <w:rFonts w:ascii="Arial" w:hAnsi="Arial"/>
                <w:b/>
              </w:rPr>
              <w:t>Comments Received</w:t>
            </w:r>
          </w:p>
        </w:tc>
      </w:tr>
      <w:tr w:rsidR="00F93D0D" w:rsidRPr="0005337B" w14:paraId="04705276" w14:textId="77777777" w:rsidTr="003E3F3F">
        <w:trPr>
          <w:trHeight w:val="432"/>
        </w:trPr>
        <w:tc>
          <w:tcPr>
            <w:tcW w:w="2790" w:type="dxa"/>
            <w:shd w:val="clear" w:color="auto" w:fill="FFFFFF"/>
            <w:vAlign w:val="center"/>
          </w:tcPr>
          <w:p w14:paraId="4B036B82" w14:textId="77777777" w:rsidR="00F93D0D" w:rsidRPr="0005337B" w:rsidRDefault="00F93D0D" w:rsidP="003E3F3F">
            <w:pPr>
              <w:tabs>
                <w:tab w:val="center" w:pos="4320"/>
                <w:tab w:val="right" w:pos="8640"/>
              </w:tabs>
              <w:ind w:hanging="2"/>
              <w:rPr>
                <w:rFonts w:ascii="Arial" w:hAnsi="Arial"/>
                <w:b/>
              </w:rPr>
            </w:pPr>
            <w:r w:rsidRPr="0005337B">
              <w:rPr>
                <w:rFonts w:ascii="Arial" w:hAnsi="Arial"/>
                <w:b/>
              </w:rPr>
              <w:t>Comment Author</w:t>
            </w:r>
          </w:p>
        </w:tc>
        <w:tc>
          <w:tcPr>
            <w:tcW w:w="7650" w:type="dxa"/>
            <w:vAlign w:val="center"/>
          </w:tcPr>
          <w:p w14:paraId="5D403CFB" w14:textId="77777777" w:rsidR="00F93D0D" w:rsidRPr="0005337B" w:rsidRDefault="00F93D0D" w:rsidP="003E3F3F">
            <w:pPr>
              <w:ind w:hanging="2"/>
              <w:rPr>
                <w:rFonts w:ascii="Arial" w:hAnsi="Arial"/>
                <w:b/>
              </w:rPr>
            </w:pPr>
            <w:r w:rsidRPr="0005337B">
              <w:rPr>
                <w:rFonts w:ascii="Arial" w:hAnsi="Arial"/>
                <w:b/>
              </w:rPr>
              <w:t>Comment Summary</w:t>
            </w:r>
          </w:p>
        </w:tc>
      </w:tr>
      <w:tr w:rsidR="00F93D0D" w:rsidRPr="0005337B" w14:paraId="4E15C47D" w14:textId="77777777" w:rsidTr="003E3F3F">
        <w:trPr>
          <w:trHeight w:val="432"/>
        </w:trPr>
        <w:tc>
          <w:tcPr>
            <w:tcW w:w="2790" w:type="dxa"/>
            <w:shd w:val="clear" w:color="auto" w:fill="FFFFFF"/>
            <w:vAlign w:val="center"/>
          </w:tcPr>
          <w:p w14:paraId="64183435" w14:textId="076EBE9B" w:rsidR="00F93D0D" w:rsidRPr="0005337B" w:rsidRDefault="003E2ACB" w:rsidP="003E3F3F">
            <w:pPr>
              <w:tabs>
                <w:tab w:val="center" w:pos="4320"/>
                <w:tab w:val="right" w:pos="8640"/>
              </w:tabs>
              <w:spacing w:before="120" w:after="120"/>
              <w:ind w:hanging="2"/>
              <w:rPr>
                <w:rFonts w:ascii="Arial" w:hAnsi="Arial"/>
              </w:rPr>
            </w:pPr>
            <w:r>
              <w:rPr>
                <w:rFonts w:ascii="Arial" w:hAnsi="Arial"/>
              </w:rPr>
              <w:t>WMS 120723</w:t>
            </w:r>
          </w:p>
        </w:tc>
        <w:tc>
          <w:tcPr>
            <w:tcW w:w="7650" w:type="dxa"/>
            <w:vAlign w:val="center"/>
          </w:tcPr>
          <w:p w14:paraId="0F97D011" w14:textId="2716140E" w:rsidR="00F93D0D" w:rsidRPr="0005337B" w:rsidRDefault="003E2ACB" w:rsidP="003E3F3F">
            <w:pPr>
              <w:spacing w:before="120" w:after="120"/>
              <w:rPr>
                <w:rFonts w:ascii="Arial" w:hAnsi="Arial"/>
              </w:rPr>
            </w:pPr>
            <w:r>
              <w:rPr>
                <w:rFonts w:ascii="Arial" w:hAnsi="Arial"/>
              </w:rPr>
              <w:t>E</w:t>
            </w:r>
            <w:r w:rsidRPr="003E2ACB">
              <w:rPr>
                <w:rFonts w:ascii="Arial" w:hAnsi="Arial"/>
              </w:rPr>
              <w:t>ndorse</w:t>
            </w:r>
            <w:r>
              <w:rPr>
                <w:rFonts w:ascii="Arial" w:hAnsi="Arial"/>
              </w:rPr>
              <w:t>d</w:t>
            </w:r>
            <w:r w:rsidRPr="003E2ACB">
              <w:rPr>
                <w:rFonts w:ascii="Arial" w:hAnsi="Arial"/>
              </w:rPr>
              <w:t xml:space="preserve"> NPRR1206 as revised by WMS</w:t>
            </w:r>
          </w:p>
        </w:tc>
      </w:tr>
      <w:tr w:rsidR="003E2ACB" w:rsidRPr="0005337B" w14:paraId="56DA286B" w14:textId="77777777" w:rsidTr="003E3F3F">
        <w:trPr>
          <w:trHeight w:val="432"/>
        </w:trPr>
        <w:tc>
          <w:tcPr>
            <w:tcW w:w="2790" w:type="dxa"/>
            <w:shd w:val="clear" w:color="auto" w:fill="FFFFFF"/>
            <w:vAlign w:val="center"/>
          </w:tcPr>
          <w:p w14:paraId="16A714F3" w14:textId="651AAAEB" w:rsidR="003E2ACB" w:rsidDel="003E2ACB" w:rsidRDefault="003E2ACB" w:rsidP="003E3F3F">
            <w:pPr>
              <w:tabs>
                <w:tab w:val="center" w:pos="4320"/>
                <w:tab w:val="right" w:pos="8640"/>
              </w:tabs>
              <w:spacing w:before="120" w:after="120"/>
              <w:ind w:hanging="2"/>
              <w:rPr>
                <w:rFonts w:ascii="Arial" w:hAnsi="Arial"/>
              </w:rPr>
            </w:pPr>
            <w:r>
              <w:rPr>
                <w:rFonts w:ascii="Arial" w:hAnsi="Arial"/>
              </w:rPr>
              <w:t>ERCOT 121423</w:t>
            </w:r>
          </w:p>
        </w:tc>
        <w:tc>
          <w:tcPr>
            <w:tcW w:w="7650" w:type="dxa"/>
            <w:vAlign w:val="center"/>
          </w:tcPr>
          <w:p w14:paraId="22DB6C65" w14:textId="422F6E65" w:rsidR="003E2ACB" w:rsidRPr="0005337B" w:rsidRDefault="003E2ACB" w:rsidP="003E2ACB">
            <w:pPr>
              <w:spacing w:before="120" w:after="120"/>
              <w:rPr>
                <w:rFonts w:ascii="Arial" w:hAnsi="Arial"/>
              </w:rPr>
            </w:pPr>
            <w:r>
              <w:rPr>
                <w:rFonts w:ascii="Arial" w:hAnsi="Arial"/>
              </w:rPr>
              <w:t>Provided c</w:t>
            </w:r>
            <w:r w:rsidR="00A91BFF">
              <w:rPr>
                <w:rFonts w:ascii="Arial" w:hAnsi="Arial"/>
              </w:rPr>
              <w:t>orrective</w:t>
            </w:r>
            <w:r>
              <w:rPr>
                <w:rFonts w:ascii="Arial" w:hAnsi="Arial"/>
              </w:rPr>
              <w:t xml:space="preserve"> edits to the 12/7/23 WMS comments</w:t>
            </w:r>
            <w:r w:rsidRPr="003E2ACB">
              <w:rPr>
                <w:rFonts w:ascii="Arial" w:hAnsi="Arial"/>
              </w:rPr>
              <w:t xml:space="preserve"> </w:t>
            </w:r>
            <w:r w:rsidR="00A91BFF">
              <w:rPr>
                <w:rFonts w:ascii="Arial" w:hAnsi="Arial"/>
              </w:rPr>
              <w:t xml:space="preserve">regarding which </w:t>
            </w:r>
            <w:r w:rsidR="002606ED">
              <w:rPr>
                <w:rFonts w:ascii="Arial" w:hAnsi="Arial"/>
              </w:rPr>
              <w:t>parties</w:t>
            </w:r>
            <w:r w:rsidR="00A91BFF">
              <w:rPr>
                <w:rFonts w:ascii="Arial" w:hAnsi="Arial"/>
              </w:rPr>
              <w:t xml:space="preserve"> are and are not relevant to Section 16.2.3.3 language</w:t>
            </w:r>
          </w:p>
        </w:tc>
      </w:tr>
    </w:tbl>
    <w:p w14:paraId="0A2CDD07" w14:textId="0E50ECBC" w:rsidR="00F93D0D" w:rsidRDefault="00F93D0D" w:rsidP="003173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D0D" w14:paraId="6FD546EF" w14:textId="77777777" w:rsidTr="003E3F3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B67953F" w14:textId="77777777" w:rsidR="00F93D0D" w:rsidRDefault="00F93D0D" w:rsidP="003E3F3F">
            <w:pPr>
              <w:pStyle w:val="NormalArial"/>
              <w:jc w:val="center"/>
              <w:rPr>
                <w:b/>
              </w:rPr>
            </w:pPr>
            <w:r w:rsidRPr="000B3B63">
              <w:rPr>
                <w:b/>
              </w:rPr>
              <w:lastRenderedPageBreak/>
              <w:t>Market Rules Notes</w:t>
            </w:r>
          </w:p>
        </w:tc>
      </w:tr>
    </w:tbl>
    <w:p w14:paraId="640F2FBD" w14:textId="77777777" w:rsidR="00F93D0D" w:rsidRDefault="00F93D0D" w:rsidP="00F93D0D">
      <w:pPr>
        <w:pStyle w:val="NormalArial"/>
        <w:spacing w:before="120" w:after="120"/>
        <w:rPr>
          <w:rFonts w:cs="Arial"/>
        </w:rPr>
      </w:pPr>
      <w:r>
        <w:rPr>
          <w:rFonts w:cs="Arial"/>
        </w:rPr>
        <w:t>Administrative changes to the language were made and authored as “ERCOT Market Rules.”</w:t>
      </w:r>
    </w:p>
    <w:p w14:paraId="35A75BAC" w14:textId="77777777" w:rsidR="00F93D0D" w:rsidRDefault="00F93D0D" w:rsidP="00F93D0D">
      <w:pPr>
        <w:pStyle w:val="NormalArial"/>
        <w:spacing w:before="120" w:after="120"/>
        <w:rPr>
          <w:rFonts w:cs="Arial"/>
        </w:rPr>
      </w:pPr>
      <w:r>
        <w:rPr>
          <w:rFonts w:cs="Arial"/>
        </w:rPr>
        <w:t>Please note the baseline language in the following Section(s) has been updated to reflect the incorporation of the following NPRR(s) into the Protocols:</w:t>
      </w:r>
    </w:p>
    <w:p w14:paraId="7074B28B" w14:textId="77777777" w:rsidR="00F93D0D" w:rsidRDefault="00F93D0D" w:rsidP="00F93D0D">
      <w:pPr>
        <w:pStyle w:val="ListParagraph"/>
        <w:numPr>
          <w:ilvl w:val="0"/>
          <w:numId w:val="30"/>
        </w:numPr>
        <w:rPr>
          <w:rFonts w:ascii="Arial" w:hAnsi="Arial" w:cs="Arial"/>
        </w:rPr>
      </w:pPr>
      <w:r>
        <w:rPr>
          <w:rFonts w:ascii="Arial" w:hAnsi="Arial" w:cs="Arial"/>
        </w:rPr>
        <w:t xml:space="preserve">NPRR1150, </w:t>
      </w:r>
      <w:r w:rsidRPr="00A45966">
        <w:rPr>
          <w:rFonts w:ascii="Arial" w:hAnsi="Arial" w:cs="Arial"/>
        </w:rPr>
        <w:t>Related to NOGRR230, WAN Participant Security</w:t>
      </w:r>
      <w:r>
        <w:rPr>
          <w:rFonts w:ascii="Arial" w:hAnsi="Arial" w:cs="Arial"/>
        </w:rPr>
        <w:t xml:space="preserve"> (incorporated 11/1/23)</w:t>
      </w:r>
    </w:p>
    <w:p w14:paraId="47F26F43" w14:textId="77777777" w:rsidR="00F93D0D" w:rsidRDefault="00F93D0D" w:rsidP="00F93D0D">
      <w:pPr>
        <w:pStyle w:val="ListParagraph"/>
        <w:numPr>
          <w:ilvl w:val="1"/>
          <w:numId w:val="30"/>
        </w:numPr>
        <w:spacing w:after="120"/>
        <w:rPr>
          <w:rFonts w:ascii="Arial" w:hAnsi="Arial" w:cs="Arial"/>
        </w:rPr>
      </w:pPr>
      <w:r>
        <w:rPr>
          <w:rFonts w:ascii="Arial" w:hAnsi="Arial" w:cs="Arial"/>
        </w:rPr>
        <w:t xml:space="preserve">Section 16.2.1 </w:t>
      </w:r>
    </w:p>
    <w:p w14:paraId="3AA3456A" w14:textId="77777777" w:rsidR="00F93D0D" w:rsidRDefault="00F93D0D" w:rsidP="00F93D0D">
      <w:pPr>
        <w:pStyle w:val="ListParagraph"/>
        <w:numPr>
          <w:ilvl w:val="0"/>
          <w:numId w:val="30"/>
        </w:numPr>
        <w:rPr>
          <w:rFonts w:ascii="Arial" w:hAnsi="Arial" w:cs="Arial"/>
        </w:rPr>
      </w:pPr>
      <w:r>
        <w:rPr>
          <w:rFonts w:ascii="Arial" w:hAnsi="Arial" w:cs="Arial"/>
        </w:rPr>
        <w:t xml:space="preserve">NPRR1165, </w:t>
      </w:r>
      <w:r w:rsidRPr="00A45966">
        <w:rPr>
          <w:rFonts w:ascii="Arial" w:hAnsi="Arial" w:cs="Arial"/>
        </w:rPr>
        <w:t>Revisions to Requirements of Providing Audited Financial Statements and Providing Independent Amount</w:t>
      </w:r>
      <w:r>
        <w:rPr>
          <w:rFonts w:ascii="Arial" w:hAnsi="Arial" w:cs="Arial"/>
        </w:rPr>
        <w:t xml:space="preserve"> (incorporated 11/1/23)</w:t>
      </w:r>
    </w:p>
    <w:p w14:paraId="24AAD8D0" w14:textId="77777777" w:rsidR="00F93D0D" w:rsidRDefault="00F93D0D" w:rsidP="00F93D0D">
      <w:pPr>
        <w:pStyle w:val="ListParagraph"/>
        <w:numPr>
          <w:ilvl w:val="1"/>
          <w:numId w:val="30"/>
        </w:numPr>
        <w:spacing w:after="120"/>
        <w:rPr>
          <w:rFonts w:ascii="Arial" w:hAnsi="Arial" w:cs="Arial"/>
        </w:rPr>
      </w:pPr>
      <w:r>
        <w:rPr>
          <w:rFonts w:ascii="Arial" w:hAnsi="Arial" w:cs="Arial"/>
        </w:rPr>
        <w:t>Section 16.2.1</w:t>
      </w:r>
    </w:p>
    <w:p w14:paraId="494C6D37" w14:textId="77777777" w:rsidR="00F93D0D" w:rsidRDefault="00F93D0D" w:rsidP="00F93D0D">
      <w:pPr>
        <w:pStyle w:val="ListParagraph"/>
        <w:numPr>
          <w:ilvl w:val="0"/>
          <w:numId w:val="30"/>
        </w:numPr>
        <w:rPr>
          <w:rFonts w:ascii="Arial" w:hAnsi="Arial" w:cs="Arial"/>
        </w:rPr>
      </w:pPr>
      <w:r>
        <w:rPr>
          <w:rFonts w:ascii="Arial" w:hAnsi="Arial" w:cs="Arial"/>
        </w:rPr>
        <w:t xml:space="preserve">NPRR1175, </w:t>
      </w:r>
      <w:r w:rsidRPr="00A45966">
        <w:rPr>
          <w:rFonts w:ascii="Arial" w:hAnsi="Arial" w:cs="Arial"/>
        </w:rPr>
        <w:t>Revisions to Market Entry Financial Qualifications and Continued Participation Requirements</w:t>
      </w:r>
      <w:r>
        <w:rPr>
          <w:rFonts w:ascii="Arial" w:hAnsi="Arial" w:cs="Arial"/>
        </w:rPr>
        <w:t xml:space="preserve"> (incorporated 11/1/23)</w:t>
      </w:r>
    </w:p>
    <w:p w14:paraId="1406C607" w14:textId="77777777" w:rsidR="00F93D0D" w:rsidRDefault="00F93D0D" w:rsidP="00F93D0D">
      <w:pPr>
        <w:pStyle w:val="ListParagraph"/>
        <w:numPr>
          <w:ilvl w:val="1"/>
          <w:numId w:val="30"/>
        </w:numPr>
        <w:rPr>
          <w:rFonts w:ascii="Arial" w:hAnsi="Arial" w:cs="Arial"/>
        </w:rPr>
      </w:pPr>
      <w:r>
        <w:rPr>
          <w:rFonts w:ascii="Arial" w:hAnsi="Arial" w:cs="Arial"/>
        </w:rPr>
        <w:t>Section 16.2.1</w:t>
      </w:r>
    </w:p>
    <w:p w14:paraId="62E7B55C" w14:textId="77777777" w:rsidR="00F93D0D" w:rsidRDefault="00F93D0D" w:rsidP="00F93D0D">
      <w:pPr>
        <w:pStyle w:val="ListParagraph"/>
        <w:numPr>
          <w:ilvl w:val="1"/>
          <w:numId w:val="30"/>
        </w:numPr>
        <w:rPr>
          <w:rFonts w:ascii="Arial" w:hAnsi="Arial" w:cs="Arial"/>
        </w:rPr>
      </w:pPr>
      <w:r>
        <w:rPr>
          <w:rFonts w:ascii="Arial" w:hAnsi="Arial" w:cs="Arial"/>
        </w:rPr>
        <w:t>Section 16.2.1.2</w:t>
      </w:r>
    </w:p>
    <w:p w14:paraId="6E257AD0" w14:textId="77777777" w:rsidR="00F93D0D" w:rsidRDefault="00F93D0D" w:rsidP="00F93D0D">
      <w:pPr>
        <w:pStyle w:val="ListParagraph"/>
        <w:numPr>
          <w:ilvl w:val="1"/>
          <w:numId w:val="30"/>
        </w:numPr>
        <w:rPr>
          <w:rFonts w:ascii="Arial" w:hAnsi="Arial" w:cs="Arial"/>
        </w:rPr>
      </w:pPr>
      <w:r>
        <w:rPr>
          <w:rFonts w:ascii="Arial" w:hAnsi="Arial" w:cs="Arial"/>
        </w:rPr>
        <w:t>Section 23, Form A</w:t>
      </w:r>
    </w:p>
    <w:p w14:paraId="2EE56916" w14:textId="3C77FD7E" w:rsidR="00F93D0D" w:rsidRPr="00C42724" w:rsidRDefault="00F93D0D" w:rsidP="00187132">
      <w:pPr>
        <w:pStyle w:val="ListParagraph"/>
        <w:numPr>
          <w:ilvl w:val="1"/>
          <w:numId w:val="30"/>
        </w:numPr>
        <w:spacing w:after="120"/>
        <w:rPr>
          <w:rFonts w:ascii="Arial" w:hAnsi="Arial" w:cs="Arial"/>
        </w:rPr>
      </w:pPr>
      <w:r>
        <w:rPr>
          <w:rFonts w:ascii="Arial" w:hAnsi="Arial" w:cs="Arial"/>
        </w:rPr>
        <w:t>Section 23, Form G</w:t>
      </w:r>
    </w:p>
    <w:p w14:paraId="31FD3DA5" w14:textId="77777777" w:rsidR="00F93D0D" w:rsidRDefault="00F93D0D" w:rsidP="00F93D0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32B5D0" w14:textId="77777777" w:rsidR="00F93D0D" w:rsidRDefault="00F93D0D" w:rsidP="00F93D0D">
      <w:pPr>
        <w:numPr>
          <w:ilvl w:val="0"/>
          <w:numId w:val="22"/>
        </w:numPr>
        <w:spacing w:before="120"/>
        <w:rPr>
          <w:rFonts w:ascii="Arial" w:hAnsi="Arial" w:cs="Arial"/>
        </w:rPr>
      </w:pPr>
      <w:r>
        <w:rPr>
          <w:rFonts w:ascii="Arial" w:hAnsi="Arial" w:cs="Arial"/>
        </w:rPr>
        <w:t xml:space="preserve">NPRR1162, </w:t>
      </w:r>
      <w:r w:rsidRPr="00D55CF8">
        <w:rPr>
          <w:rFonts w:ascii="Arial" w:hAnsi="Arial" w:cs="Arial"/>
        </w:rPr>
        <w:t>Single Agent Designation for a QSE and its Sub-QSEs for Voice Communications over the ERCOT WAN</w:t>
      </w:r>
    </w:p>
    <w:p w14:paraId="03B87A68" w14:textId="71E5BABD" w:rsidR="003173D0" w:rsidRPr="000D6B36" w:rsidRDefault="00F93D0D" w:rsidP="00187132">
      <w:pPr>
        <w:numPr>
          <w:ilvl w:val="1"/>
          <w:numId w:val="22"/>
        </w:numPr>
        <w:spacing w:after="120"/>
        <w:rPr>
          <w:rFonts w:ascii="Arial" w:hAnsi="Arial" w:cs="Arial"/>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A598D71" w14:textId="77777777" w:rsidTr="000D6B36">
        <w:trPr>
          <w:trHeight w:val="440"/>
        </w:trPr>
        <w:tc>
          <w:tcPr>
            <w:tcW w:w="10440" w:type="dxa"/>
            <w:tcBorders>
              <w:bottom w:val="single" w:sz="4" w:space="0" w:color="auto"/>
            </w:tcBorders>
            <w:shd w:val="clear" w:color="auto" w:fill="FFFFFF"/>
            <w:vAlign w:val="center"/>
          </w:tcPr>
          <w:p w14:paraId="573C9629" w14:textId="5EFE69A5" w:rsidR="00F93D0D" w:rsidRPr="00F93D0D" w:rsidRDefault="003173D0" w:rsidP="000D6B36">
            <w:pPr>
              <w:pStyle w:val="Header"/>
              <w:jc w:val="center"/>
            </w:pPr>
            <w:r>
              <w:t>Proposed Protocol Language</w:t>
            </w:r>
            <w:r w:rsidR="00F93D0D">
              <w:t xml:space="preserve"> Revision</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t xml:space="preserve">Data </w:t>
      </w:r>
      <w:r w:rsidRPr="000021D0">
        <w:rPr>
          <w:b/>
          <w:bCs/>
          <w:i/>
        </w:rPr>
        <w:t>Agent-Only Qualified Scheduling Entity (QSE)</w:t>
      </w:r>
    </w:p>
    <w:p w14:paraId="786D680C" w14:textId="5EF51B9F"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702037">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 xml:space="preserve">Criteria for Qualification as a Qualified </w:t>
      </w:r>
      <w:r w:rsidRPr="00FC0C4E">
        <w:lastRenderedPageBreak/>
        <w:t>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53A07E03" w:rsidR="00345191" w:rsidRDefault="00345191" w:rsidP="004A5890">
      <w:pPr>
        <w:pStyle w:val="List"/>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6CA47CB8" w14:textId="77777777" w:rsidR="003C46AF" w:rsidRPr="00636B19" w:rsidRDefault="003C46AF" w:rsidP="003C46AF">
      <w:pPr>
        <w:pStyle w:val="List"/>
        <w:ind w:left="1440"/>
      </w:pPr>
      <w:r>
        <w:t>(b)</w:t>
      </w:r>
      <w:r>
        <w:tab/>
      </w:r>
      <w:r w:rsidRPr="00636B19">
        <w:t>Comply with ERCOT’s background check process, as described in Section 16.2.1.1, QSE Background Check Process;</w:t>
      </w:r>
    </w:p>
    <w:p w14:paraId="4F0F0EF5" w14:textId="7D518EDC" w:rsidR="003C46AF" w:rsidRDefault="003C46AF" w:rsidP="003C46AF">
      <w:pPr>
        <w:pStyle w:val="List"/>
        <w:ind w:left="1440"/>
      </w:pPr>
      <w:r w:rsidRPr="003A5651">
        <w:lastRenderedPageBreak/>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5515C9E4" w14:textId="1F6FFD71" w:rsidR="00345191" w:rsidRDefault="00345191" w:rsidP="004A5890">
      <w:pPr>
        <w:pStyle w:val="List"/>
        <w:ind w:firstLine="0"/>
      </w:pPr>
      <w:r>
        <w:t>(</w:t>
      </w:r>
      <w:r w:rsidR="003C46AF">
        <w:t>d</w:t>
      </w:r>
      <w:r>
        <w:t>)</w:t>
      </w:r>
      <w:r>
        <w:tab/>
        <w:t xml:space="preserve">Sign a Standard Form Market Participant Agreement; </w:t>
      </w:r>
    </w:p>
    <w:p w14:paraId="3FEF00E7" w14:textId="699F1426" w:rsidR="00345191" w:rsidRDefault="002B5DFC" w:rsidP="004A5890">
      <w:pPr>
        <w:pStyle w:val="List"/>
        <w:ind w:left="1440"/>
      </w:pPr>
      <w:r>
        <w:t>(</w:t>
      </w:r>
      <w:r w:rsidR="003C46AF">
        <w:t>e</w:t>
      </w:r>
      <w:r>
        <w:t>)</w:t>
      </w:r>
      <w:r w:rsidR="00345191">
        <w:tab/>
        <w:t xml:space="preserve">Sign any required Agreements relating to use of the ERCOT </w:t>
      </w:r>
      <w:r w:rsidR="003C46AF">
        <w:t>Wide Area Network (WAN)</w:t>
      </w:r>
      <w:r w:rsidR="00345191">
        <w:t>, software, and systems;</w:t>
      </w:r>
    </w:p>
    <w:p w14:paraId="4F0265EC" w14:textId="084548C0" w:rsidR="00345191" w:rsidRDefault="00345191" w:rsidP="004A5890">
      <w:pPr>
        <w:pStyle w:val="List"/>
        <w:ind w:left="1440"/>
      </w:pPr>
      <w:r>
        <w:t>(</w:t>
      </w:r>
      <w:r w:rsidR="003C46AF">
        <w:t>f</w:t>
      </w:r>
      <w:r>
        <w:t>)</w:t>
      </w:r>
      <w:r>
        <w:tab/>
        <w:t xml:space="preserve">Demonstrate to ERCOT’s reasonable satisfaction that the Entity is capable of performing the functions of a QSE; </w:t>
      </w:r>
    </w:p>
    <w:p w14:paraId="2A0CFDEE" w14:textId="7AEC8926" w:rsidR="00345191" w:rsidRDefault="002B5DFC" w:rsidP="004A5890">
      <w:pPr>
        <w:pStyle w:val="List"/>
        <w:ind w:left="1440"/>
      </w:pPr>
      <w:r>
        <w:t>(</w:t>
      </w:r>
      <w:r w:rsidR="003C46AF">
        <w:t>g</w:t>
      </w:r>
      <w:r>
        <w:t>)</w:t>
      </w:r>
      <w:r w:rsidR="00345191">
        <w:tab/>
        <w:t xml:space="preserve">Demonstrate to ERCOT’s reasonable satisfaction that the Entity is capable of complying with the requirements of all ERCOT Protocols and Operating Guides; </w:t>
      </w:r>
    </w:p>
    <w:p w14:paraId="4F765C37" w14:textId="66C10EF7" w:rsidR="00345191" w:rsidRDefault="00345191" w:rsidP="004A5890">
      <w:pPr>
        <w:pStyle w:val="List"/>
        <w:ind w:left="1440"/>
      </w:pPr>
      <w:r>
        <w:t>(</w:t>
      </w:r>
      <w:r w:rsidR="003C46AF">
        <w:t>h</w:t>
      </w:r>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C46AF" w14:paraId="4F347CA1" w14:textId="77777777" w:rsidTr="00061278">
        <w:tc>
          <w:tcPr>
            <w:tcW w:w="9332" w:type="dxa"/>
            <w:shd w:val="pct12" w:color="auto" w:fill="auto"/>
          </w:tcPr>
          <w:p w14:paraId="11DBA978" w14:textId="77777777" w:rsidR="003C46AF" w:rsidRPr="0002450E" w:rsidRDefault="003C46AF" w:rsidP="00061278">
            <w:pPr>
              <w:pStyle w:val="Instructions"/>
              <w:spacing w:before="120"/>
              <w:rPr>
                <w:iCs w:val="0"/>
              </w:rPr>
            </w:pPr>
            <w:r>
              <w:t>[NPRR1165</w:t>
            </w:r>
            <w:r w:rsidRPr="0002450E">
              <w:t xml:space="preserve">:  Replace </w:t>
            </w:r>
            <w:r>
              <w:t xml:space="preserve">paragraph (h) </w:t>
            </w:r>
            <w:r w:rsidRPr="0002450E">
              <w:t xml:space="preserve">above with the following upon system implementation:] </w:t>
            </w:r>
          </w:p>
          <w:p w14:paraId="33012D52" w14:textId="3CA2C490" w:rsidR="003C46AF" w:rsidRPr="008D69E1" w:rsidRDefault="003C46AF" w:rsidP="00702037">
            <w:pPr>
              <w:pStyle w:val="List"/>
              <w:ind w:left="1416"/>
            </w:pPr>
            <w:r w:rsidRPr="00F52CAC">
              <w:t>(</w:t>
            </w:r>
            <w:r>
              <w:t>h</w:t>
            </w:r>
            <w:r w:rsidRPr="00F52CAC">
              <w:t>)</w:t>
            </w:r>
            <w:r w:rsidRPr="00F52CAC">
              <w:tab/>
              <w:t xml:space="preserve">Satisfy ERCOT’s creditworthiness requirements as set forth in this Section, </w:t>
            </w:r>
            <w:r w:rsidR="00702037">
              <w:br/>
            </w:r>
            <w:r w:rsidRPr="00F52CAC">
              <w:t>unless exempted from these requirements by Section 16.17, Exemption for Qualified Scheduling Entities Participating Only in Emergency Response Service;</w:t>
            </w:r>
          </w:p>
        </w:tc>
      </w:tr>
    </w:tbl>
    <w:p w14:paraId="1C90D678" w14:textId="77777777" w:rsidR="003C46AF" w:rsidRDefault="003C46AF" w:rsidP="004A5890">
      <w:pPr>
        <w:pStyle w:val="List"/>
        <w:ind w:left="1440"/>
      </w:pPr>
    </w:p>
    <w:p w14:paraId="0ABC9222" w14:textId="74917E1D" w:rsidR="00345191" w:rsidRDefault="00345191" w:rsidP="004A5890">
      <w:pPr>
        <w:pStyle w:val="List"/>
        <w:ind w:left="1440"/>
      </w:pPr>
      <w:r>
        <w:t>(</w:t>
      </w:r>
      <w:r w:rsidR="003C46AF">
        <w:t>i</w:t>
      </w:r>
      <w:r>
        <w:t>)</w:t>
      </w:r>
      <w:r>
        <w:tab/>
        <w:t>Be generally able to pay its debts as they come due.  ERCOT may request evidence of compliance with this qualification only if ERCOT reasonably believes that a QSE is failing to comply with it;</w:t>
      </w:r>
    </w:p>
    <w:p w14:paraId="7F3EE842" w14:textId="79F07A39" w:rsidR="00345191" w:rsidRDefault="00345191" w:rsidP="004A5890">
      <w:pPr>
        <w:pStyle w:val="List"/>
        <w:ind w:left="1440"/>
      </w:pPr>
      <w:r>
        <w:t>(</w:t>
      </w:r>
      <w:r w:rsidR="003C46AF">
        <w:t>j</w:t>
      </w:r>
      <w:r>
        <w:t>)</w:t>
      </w:r>
      <w:r>
        <w:tab/>
        <w:t xml:space="preserve">Provide all necessary bank account information and arrange for Fedwire system transfers for two-way confirmation; </w:t>
      </w:r>
    </w:p>
    <w:p w14:paraId="2B6117E0" w14:textId="0C81880B" w:rsidR="00345191" w:rsidRDefault="00345191" w:rsidP="004A5890">
      <w:pPr>
        <w:pStyle w:val="List"/>
        <w:ind w:left="1440"/>
      </w:pPr>
      <w:r>
        <w:t>(</w:t>
      </w:r>
      <w:r w:rsidR="003C46AF">
        <w:t>k</w:t>
      </w:r>
      <w:r>
        <w:t>)</w:t>
      </w:r>
      <w:r>
        <w:tab/>
        <w:t>Be financially responsible for payment of Settlement charges for those Entities it represents under these Protocols;</w:t>
      </w:r>
    </w:p>
    <w:p w14:paraId="527A5F1F" w14:textId="68276912" w:rsidR="008D07B9" w:rsidRDefault="004A5890" w:rsidP="004A5890">
      <w:pPr>
        <w:pStyle w:val="List"/>
        <w:ind w:left="1440"/>
        <w:rPr>
          <w:ins w:id="43" w:author="ERCOT" w:date="2023-08-25T15:09:00Z"/>
        </w:rPr>
      </w:pPr>
      <w:ins w:id="44" w:author="ERCOT" w:date="2023-09-19T10:03:00Z">
        <w:r>
          <w:t>(</w:t>
        </w:r>
      </w:ins>
      <w:ins w:id="45" w:author="ERCOT Market Rules" w:date="2023-11-13T16:46:00Z">
        <w:r w:rsidR="004C3FD6">
          <w:t>l</w:t>
        </w:r>
      </w:ins>
      <w:ins w:id="46" w:author="ERCOT" w:date="2023-09-19T10:03:00Z">
        <w:del w:id="47" w:author="ERCOT Market Rules" w:date="2023-11-13T16:46:00Z">
          <w:r w:rsidDel="004C3FD6">
            <w:delText>j</w:delText>
          </w:r>
        </w:del>
        <w:r>
          <w:t>)</w:t>
        </w:r>
        <w:r>
          <w:tab/>
        </w:r>
      </w:ins>
      <w:ins w:id="48" w:author="ERCOT" w:date="2023-09-25T09:01:00Z">
        <w:r w:rsidR="00321E77">
          <w:t>Submit an executed ERCOT Private Wide Area Network (WAN) Agreement under Section 23, Form K, Wide Area Network (WAN) Agreement</w:t>
        </w:r>
        <w:r w:rsidR="008C4EB0">
          <w:t>, f</w:t>
        </w:r>
      </w:ins>
      <w:ins w:id="49" w:author="ERCOT" w:date="2023-08-28T08:32:00Z">
        <w:r w:rsidR="0015159F">
          <w:t xml:space="preserve">or </w:t>
        </w:r>
      </w:ins>
      <w:ins w:id="50" w:author="ERCOT" w:date="2023-09-25T09:28:00Z">
        <w:r w:rsidR="009101C2">
          <w:t>WAN Participants</w:t>
        </w:r>
      </w:ins>
      <w:ins w:id="51" w:author="ERCOT" w:date="2023-09-22T11:20:00Z">
        <w:r w:rsidR="005C0D98">
          <w:t>;</w:t>
        </w:r>
      </w:ins>
      <w:ins w:id="52" w:author="ERCOT" w:date="2023-08-25T15:11:00Z">
        <w:r w:rsidR="008D07B9">
          <w:t xml:space="preserve"> </w:t>
        </w:r>
      </w:ins>
    </w:p>
    <w:p w14:paraId="46DDB56E" w14:textId="1733F6E9" w:rsidR="00345191" w:rsidRDefault="008D07B9" w:rsidP="004A5890">
      <w:pPr>
        <w:pStyle w:val="List"/>
        <w:ind w:left="1440"/>
      </w:pPr>
      <w:r w:rsidRPr="0007138D">
        <w:t>(</w:t>
      </w:r>
      <w:del w:id="53" w:author="ERCOT" w:date="2023-11-13T16:45:00Z">
        <w:r w:rsidR="004C3FD6" w:rsidDel="004C3FD6">
          <w:delText>l</w:delText>
        </w:r>
      </w:del>
      <w:ins w:id="54" w:author="ERCOT Market Rules" w:date="2023-11-13T16:46:00Z">
        <w:r w:rsidR="004C3FD6">
          <w:t>m</w:t>
        </w:r>
      </w:ins>
      <w:ins w:id="55" w:author="ERCOT" w:date="2023-09-19T10:03:00Z">
        <w:del w:id="56" w:author="ERCOT Market Rules" w:date="2023-11-13T16:46:00Z">
          <w:r w:rsidR="004A5890" w:rsidDel="004C3FD6">
            <w:delText>k</w:delText>
          </w:r>
        </w:del>
      </w:ins>
      <w:r w:rsidRPr="0007138D">
        <w:t>)</w:t>
      </w:r>
      <w:r w:rsidR="004C3FD6">
        <w:tab/>
      </w:r>
      <w:r w:rsidR="00345191" w:rsidRPr="0007138D">
        <w:t>Comply with the backup plan requirements</w:t>
      </w:r>
      <w:ins w:id="57" w:author="ERCOT" w:date="2022-12-26T15:11:00Z">
        <w:r w:rsidR="00CC3732" w:rsidRPr="0007138D">
          <w:t xml:space="preserve"> for WAN </w:t>
        </w:r>
      </w:ins>
      <w:ins w:id="58" w:author="ERCOT" w:date="2022-12-26T15:12:00Z">
        <w:r w:rsidR="00CC3732" w:rsidRPr="0007138D">
          <w:t>Participants</w:t>
        </w:r>
      </w:ins>
      <w:ins w:id="59" w:author="ERCOT" w:date="2022-12-26T15:11:00Z">
        <w:r w:rsidR="00CC3732" w:rsidRPr="0007138D">
          <w:t xml:space="preserve">, </w:t>
        </w:r>
      </w:ins>
      <w:ins w:id="60" w:author="ERCOT" w:date="2022-12-26T15:12:00Z">
        <w:r w:rsidR="00CC3732" w:rsidRPr="0007138D">
          <w:t>if</w:t>
        </w:r>
      </w:ins>
      <w:ins w:id="61" w:author="ERCOT" w:date="2022-12-26T15:11:00Z">
        <w:r w:rsidR="00CC3732" w:rsidRPr="0007138D">
          <w:t xml:space="preserve"> applicable, </w:t>
        </w:r>
      </w:ins>
      <w:r w:rsidR="00345191" w:rsidRPr="0007138D">
        <w:t xml:space="preserve">in </w:t>
      </w:r>
      <w:ins w:id="62" w:author="ERCOT" w:date="2022-12-26T15:12:00Z">
        <w:r w:rsidR="00CC3732" w:rsidRPr="0007138D">
          <w:t xml:space="preserve">accordance with </w:t>
        </w:r>
      </w:ins>
      <w:r w:rsidR="00345191" w:rsidRPr="0007138D">
        <w:t>the Operating Guides;</w:t>
      </w:r>
      <w:r w:rsidR="00345191">
        <w:t xml:space="preserve"> </w:t>
      </w:r>
    </w:p>
    <w:p w14:paraId="42861A9F" w14:textId="6A191356" w:rsidR="00345191" w:rsidRDefault="00345191" w:rsidP="004A5890">
      <w:pPr>
        <w:pStyle w:val="List"/>
        <w:ind w:left="1440"/>
        <w:rPr>
          <w:b/>
        </w:rPr>
      </w:pPr>
      <w:r>
        <w:t>(</w:t>
      </w:r>
      <w:del w:id="63" w:author="ERCOT" w:date="2023-11-13T16:45:00Z">
        <w:r w:rsidR="004C3FD6" w:rsidDel="004C3FD6">
          <w:delText>m</w:delText>
        </w:r>
      </w:del>
      <w:ins w:id="64" w:author="ERCOT Market Rules" w:date="2023-11-13T16:46:00Z">
        <w:r w:rsidR="004C3FD6">
          <w:t>n</w:t>
        </w:r>
      </w:ins>
      <w:ins w:id="65" w:author="ERCOT" w:date="2023-09-19T10:04:00Z">
        <w:del w:id="66" w:author="ERCOT Market Rules" w:date="2023-11-13T16:46:00Z">
          <w:r w:rsidR="004A5890" w:rsidDel="004C3FD6">
            <w:delText>l</w:delText>
          </w:r>
        </w:del>
      </w:ins>
      <w:r>
        <w:t>)</w:t>
      </w:r>
      <w:r>
        <w:tab/>
      </w:r>
      <w:bookmarkStart w:id="67" w:name="_Hlk147130589"/>
      <w:ins w:id="68" w:author="ERCOT" w:date="2023-09-25T17:21:00Z">
        <w:r w:rsidR="0039301E">
          <w:rPr>
            <w:szCs w:val="24"/>
          </w:rPr>
          <w:t>D</w:t>
        </w:r>
      </w:ins>
      <w:ins w:id="69" w:author="ERCOT" w:date="2023-09-25T09:59:00Z">
        <w:r w:rsidR="001977B7">
          <w:t xml:space="preserve">emonstrate to ERCOT’s reasonable satisfaction that the Entity can </w:t>
        </w:r>
      </w:ins>
      <w:bookmarkEnd w:id="67"/>
      <w:ins w:id="70" w:author="ERCOT" w:date="2023-08-25T10:59:00Z">
        <w:r w:rsidR="00B312FC">
          <w:t>m</w:t>
        </w:r>
      </w:ins>
      <w:del w:id="71" w:author="ERCOT" w:date="2023-10-12T20:51:00Z">
        <w:r w:rsidR="00E011FC" w:rsidDel="00E011FC">
          <w:delText>M</w:delText>
        </w:r>
      </w:del>
      <w:r w:rsidRPr="000021D0">
        <w:t xml:space="preserve">aintain a 24-hour, seven-day-per-week </w:t>
      </w:r>
      <w:del w:id="72" w:author="ERCOT" w:date="2023-08-28T09:21:00Z">
        <w:r w:rsidRPr="000021D0" w:rsidDel="001337BD">
          <w:delText xml:space="preserve">scheduling </w:delText>
        </w:r>
      </w:del>
      <w:ins w:id="73" w:author="ERCOT" w:date="2023-08-28T09:21:00Z">
        <w:r w:rsidR="001337BD">
          <w:t>control or operations</w:t>
        </w:r>
        <w:r w:rsidR="001337BD" w:rsidRPr="000021D0">
          <w:t xml:space="preserve"> </w:t>
        </w:r>
      </w:ins>
      <w:r w:rsidRPr="000021D0">
        <w:t xml:space="preserve">center with </w:t>
      </w:r>
      <w:r w:rsidRPr="000021D0">
        <w:lastRenderedPageBreak/>
        <w:t xml:space="preserve">qualified personnel for the purposes of communicating with ERCOT </w:t>
      </w:r>
      <w:r>
        <w:t>relating to</w:t>
      </w:r>
      <w:r w:rsidRPr="000021D0">
        <w:t xml:space="preserve"> Day-Ahead and Operating Day exchange of market and operational obligations</w:t>
      </w:r>
      <w:ins w:id="74" w:author="ERCOT" w:date="2023-08-25T10:57:00Z">
        <w:del w:id="75" w:author="ERCOT" w:date="2023-09-25T10:00:00Z">
          <w:r w:rsidR="00B312FC" w:rsidDel="001977B7">
            <w:delText xml:space="preserve">, </w:delText>
          </w:r>
        </w:del>
      </w:ins>
      <w:del w:id="76"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7"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8" w:author="ERCOT" w:date="2023-09-25T17:23:00Z">
        <w:r w:rsidR="0039301E">
          <w:rPr>
            <w:szCs w:val="24"/>
          </w:rPr>
          <w:t>C</w:t>
        </w:r>
        <w:r w:rsidR="0039301E">
          <w:t>ontrol or operations</w:t>
        </w:r>
        <w:r w:rsidR="0039301E" w:rsidRPr="000021D0">
          <w:t xml:space="preserve"> center </w:t>
        </w:r>
      </w:ins>
      <w:del w:id="79"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80" w:author="ERCOT" w:date="2023-09-20T14:18:00Z">
        <w:r w:rsidDel="00C502A4">
          <w:delText>.</w:delText>
        </w:r>
      </w:del>
      <w:del w:id="81" w:author="ERCOT" w:date="2023-09-22T11:23:00Z">
        <w:r w:rsidDel="005C0D98">
          <w:delText xml:space="preserve">  </w:delText>
        </w:r>
      </w:del>
      <w:del w:id="82" w:author="ERCOT" w:date="2023-08-25T11:06:00Z">
        <w:r w:rsidDel="00B312FC">
          <w:delText xml:space="preserve">This requirement applies to </w:delText>
        </w:r>
      </w:del>
      <w:del w:id="83" w:author="ERCOT" w:date="2023-10-12T20:53:00Z">
        <w:r w:rsidR="00E011FC" w:rsidDel="00E011FC">
          <w:delText>QSE</w:delText>
        </w:r>
        <w:r w:rsidDel="00E011FC">
          <w:delText xml:space="preserve"> </w:delText>
        </w:r>
      </w:del>
      <w:del w:id="84"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85" w:author="ERCOT" w:date="2022-12-26T14:56:00Z">
        <w:r w:rsidDel="005778D2">
          <w:rPr>
            <w:iCs/>
          </w:rPr>
          <w:delText>2.1, Definitions</w:delText>
        </w:r>
      </w:del>
      <w:r w:rsidRPr="000021D0">
        <w:t>;</w:t>
      </w:r>
    </w:p>
    <w:p w14:paraId="2DB8218D" w14:textId="48DE756D" w:rsidR="00345191" w:rsidRPr="001763A6" w:rsidDel="004C3FD6" w:rsidRDefault="00345191" w:rsidP="004A5890">
      <w:pPr>
        <w:pStyle w:val="List"/>
        <w:ind w:firstLine="0"/>
        <w:rPr>
          <w:del w:id="86" w:author="ERCOT" w:date="2023-11-13T16:47:00Z"/>
        </w:rPr>
      </w:pPr>
      <w:del w:id="87" w:author="ERCOT" w:date="2023-08-28T08:53:00Z">
        <w:r w:rsidDel="005357A3">
          <w:delText>(</w:delText>
        </w:r>
      </w:del>
      <w:del w:id="88" w:author="ERCOT" w:date="2023-11-13T16:45:00Z">
        <w:r w:rsidR="004C3FD6" w:rsidDel="004C3FD6">
          <w:delText>n</w:delText>
        </w:r>
      </w:del>
      <w:del w:id="89" w:author="ERCOT" w:date="2023-08-28T08:53:00Z">
        <w:r w:rsidDel="005357A3">
          <w:delText>)</w:delText>
        </w:r>
      </w:del>
      <w:del w:id="90" w:author="ERCOT" w:date="2023-11-13T16:47:00Z">
        <w:r w:rsidR="004C3FD6" w:rsidDel="004C3FD6">
          <w:tab/>
        </w:r>
      </w:del>
      <w:del w:id="91"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del w:id="92" w:author="ERCOT" w:date="2023-11-13T16:47:00Z">
        <w:r w:rsidR="004A5890" w:rsidDel="004C3FD6">
          <w:br/>
          <w:delText xml:space="preserve">            </w:delText>
        </w:r>
      </w:del>
      <w:del w:id="93"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del w:id="94" w:author="ERCOT" w:date="2023-11-13T16:47:00Z">
        <w:r w:rsidR="004A5890" w:rsidDel="004C3FD6">
          <w:delText xml:space="preserve">         </w:delText>
        </w:r>
        <w:r w:rsidR="004A5890" w:rsidDel="004C3FD6">
          <w:br/>
          <w:delText xml:space="preserve">            </w:delText>
        </w:r>
      </w:del>
      <w:del w:id="95"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del w:id="96" w:author="ERCOT" w:date="2023-11-13T16:47:00Z">
        <w:r w:rsidR="004A5890" w:rsidDel="004C3FD6">
          <w:br/>
          <w:delText xml:space="preserve">            </w:delText>
        </w:r>
      </w:del>
      <w:del w:id="97" w:author="ERCOT" w:date="2023-08-28T08:53:00Z">
        <w:r w:rsidRPr="000021D0" w:rsidDel="005357A3">
          <w:delText xml:space="preserve">of market and operational obligations in representing Load, Resources, and </w:delText>
        </w:r>
      </w:del>
      <w:del w:id="98" w:author="ERCOT" w:date="2023-11-13T16:47:00Z">
        <w:r w:rsidR="004A5890" w:rsidDel="004C3FD6">
          <w:br/>
          <w:delText xml:space="preserve">            </w:delText>
        </w:r>
      </w:del>
      <w:del w:id="99" w:author="ERCOT" w:date="2023-08-28T08:53:00Z">
        <w:r w:rsidRPr="000021D0" w:rsidDel="005357A3">
          <w:delText xml:space="preserve">market positions.  Those personnel must be responsible for operational </w:delText>
        </w:r>
      </w:del>
      <w:del w:id="100" w:author="ERCOT" w:date="2023-11-13T16:47:00Z">
        <w:r w:rsidR="004A5890" w:rsidDel="004C3FD6">
          <w:br/>
          <w:delText xml:space="preserve">            </w:delText>
        </w:r>
      </w:del>
      <w:del w:id="101" w:author="ERCOT" w:date="2023-08-28T08:53:00Z">
        <w:r w:rsidRPr="000021D0" w:rsidDel="005357A3">
          <w:delText xml:space="preserve">communications and must have sufficient authority to commit and bind the QSE </w:delText>
        </w:r>
      </w:del>
      <w:del w:id="102" w:author="ERCOT" w:date="2023-11-13T16:47:00Z">
        <w:r w:rsidR="004A5890" w:rsidDel="004C3FD6">
          <w:br/>
          <w:delText xml:space="preserve">            </w:delText>
        </w:r>
      </w:del>
      <w:del w:id="103" w:author="ERCOT" w:date="2023-08-28T08:53:00Z">
        <w:r w:rsidRPr="000021D0" w:rsidDel="005357A3">
          <w:delText>and the Entities that it represents</w:delText>
        </w:r>
        <w:r w:rsidDel="005357A3">
          <w:delText xml:space="preserve">.  </w:delText>
        </w:r>
      </w:del>
      <w:del w:id="104" w:author="ERCOT" w:date="2023-08-25T11:10:00Z">
        <w:r w:rsidDel="00096A3A">
          <w:delText>This requirement applies to QSE</w:delText>
        </w:r>
      </w:del>
      <w:del w:id="105" w:author="ERCOT" w:date="2023-09-18T15:17:00Z">
        <w:r w:rsidR="0007138D" w:rsidDel="0007138D">
          <w:delText xml:space="preserve"> </w:delText>
        </w:r>
      </w:del>
      <w:del w:id="106"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del w:id="107" w:author="ERCOT" w:date="2023-11-13T16:47:00Z">
        <w:r w:rsidR="004A5890" w:rsidDel="004C3FD6">
          <w:rPr>
            <w:iCs/>
          </w:rPr>
          <w:br/>
          <w:delText xml:space="preserve">            </w:delText>
        </w:r>
      </w:del>
      <w:del w:id="108" w:author="ERCOT" w:date="2023-08-28T08:53:00Z">
        <w:r w:rsidDel="005357A3">
          <w:rPr>
            <w:iCs/>
          </w:rPr>
          <w:delText>defined in Section 2.1</w:delText>
        </w:r>
        <w:r w:rsidRPr="000021D0" w:rsidDel="005357A3">
          <w:delText>;</w:delText>
        </w:r>
      </w:del>
    </w:p>
    <w:p w14:paraId="0BEBE542" w14:textId="29BF652E" w:rsidR="00345191" w:rsidRDefault="00345191" w:rsidP="004A5890">
      <w:pPr>
        <w:pStyle w:val="List"/>
        <w:ind w:left="1440"/>
      </w:pPr>
      <w:r>
        <w:t>(</w:t>
      </w:r>
      <w:r w:rsidR="004A301D">
        <w:t>o</w:t>
      </w:r>
      <w:r>
        <w:t>)</w:t>
      </w:r>
      <w:r>
        <w:tab/>
        <w:t>Demonstrate and maintain a working functional interface with all required ERCOT computer systems;</w:t>
      </w:r>
    </w:p>
    <w:p w14:paraId="73C6CFF1" w14:textId="2698B05B" w:rsidR="00345191" w:rsidRDefault="00345191" w:rsidP="004A5890">
      <w:pPr>
        <w:pStyle w:val="List"/>
        <w:ind w:left="1440"/>
      </w:pPr>
      <w:r>
        <w:t>(</w:t>
      </w:r>
      <w:r w:rsidR="004A301D">
        <w:t>p</w:t>
      </w:r>
      <w:r>
        <w:t>)</w:t>
      </w:r>
      <w:r>
        <w:tab/>
        <w:t>Allow ERCOT, upon reasonable notice, to conduct a site visit to verify information provided by the QSE</w:t>
      </w:r>
      <w:r w:rsidR="004A301D">
        <w:t>; and</w:t>
      </w:r>
    </w:p>
    <w:p w14:paraId="30592F94" w14:textId="176C3992" w:rsidR="004A301D" w:rsidRDefault="004A301D" w:rsidP="004A5890">
      <w:pPr>
        <w:pStyle w:val="List"/>
        <w:ind w:left="1440"/>
      </w:pPr>
      <w:r>
        <w:t>(q)</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w:t>
      </w:r>
    </w:p>
    <w:p w14:paraId="2D244EE2" w14:textId="4537DE47" w:rsidR="00345191" w:rsidRDefault="00345191" w:rsidP="00345191">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0B5735EB" w14:textId="51188B2C" w:rsidR="004A301D" w:rsidRDefault="004A301D" w:rsidP="00345191">
      <w:pPr>
        <w:pStyle w:val="BodyTextNumbered"/>
      </w:pPr>
      <w:r>
        <w:t>(3)</w:t>
      </w:r>
      <w:r>
        <w:tab/>
      </w:r>
      <w:bookmarkStart w:id="10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109"/>
    </w:p>
    <w:p w14:paraId="64F2F12B" w14:textId="0900E117" w:rsidR="00345191" w:rsidRDefault="00345191" w:rsidP="00345191">
      <w:pPr>
        <w:pStyle w:val="BodyTextNumbered"/>
      </w:pPr>
      <w:bookmarkStart w:id="110" w:name="_Hlk90904129"/>
      <w:r>
        <w:lastRenderedPageBreak/>
        <w:t>(</w:t>
      </w:r>
      <w:r w:rsidR="004A301D">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3CE4888" w:rsidR="00345191" w:rsidRDefault="00345191" w:rsidP="00345191">
      <w:pPr>
        <w:pStyle w:val="BodyTextNumbered"/>
      </w:pPr>
      <w:r>
        <w:t>(</w:t>
      </w:r>
      <w:r w:rsidR="004A301D">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1389AE33" w:rsidR="00345191" w:rsidRDefault="00345191" w:rsidP="00345191">
      <w:pPr>
        <w:pStyle w:val="BodyTextNumbered"/>
      </w:pPr>
      <w:bookmarkStart w:id="111" w:name="_Hlk90904142"/>
      <w:bookmarkEnd w:id="110"/>
      <w:r>
        <w:t>(</w:t>
      </w:r>
      <w:r w:rsidR="004A301D">
        <w:t>6</w:t>
      </w:r>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11"/>
      <w:r>
        <w:t xml:space="preserve"> </w:t>
      </w:r>
    </w:p>
    <w:p w14:paraId="08FB7B73" w14:textId="62652B8E" w:rsidR="00345191" w:rsidRDefault="00345191" w:rsidP="00345191">
      <w:pPr>
        <w:pStyle w:val="List"/>
      </w:pPr>
      <w:r>
        <w:t>(</w:t>
      </w:r>
      <w:r w:rsidR="004A301D">
        <w:t>7</w:t>
      </w:r>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2BB99C2" w14:textId="7012BAB7" w:rsidR="00345191" w:rsidRDefault="00345191" w:rsidP="00345191">
      <w:pPr>
        <w:pStyle w:val="BodyTextNumbered"/>
      </w:pPr>
      <w:r>
        <w:t>(</w:t>
      </w:r>
      <w:r w:rsidR="004A301D">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222853AD" w:rsidR="00345191" w:rsidRDefault="00345191" w:rsidP="00345191">
      <w:pPr>
        <w:pStyle w:val="BodyTextNumbered"/>
      </w:pPr>
      <w:r>
        <w:lastRenderedPageBreak/>
        <w:t>(</w:t>
      </w:r>
      <w:r w:rsidR="004A301D">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28F71721" w:rsidR="00345191" w:rsidRDefault="00345191" w:rsidP="00345191">
      <w:pPr>
        <w:pStyle w:val="BodyTextNumbered"/>
      </w:pPr>
      <w:r w:rsidRPr="00747E08">
        <w:t>(</w:t>
      </w:r>
      <w:r w:rsidR="004A301D">
        <w:t>10</w:t>
      </w:r>
      <w:r w:rsidRPr="00747E08">
        <w:t>)</w:t>
      </w:r>
      <w:r w:rsidRPr="00747E08">
        <w:tab/>
        <w:t>Each QSE</w:t>
      </w:r>
      <w:ins w:id="112" w:author="ERCOT" w:date="2022-12-26T15:02:00Z">
        <w:r w:rsidR="000A2BCE">
          <w:t xml:space="preserve"> that is a WAN Par</w:t>
        </w:r>
      </w:ins>
      <w:ins w:id="113" w:author="ERCOT" w:date="2022-12-26T15:03:00Z">
        <w:r w:rsidR="000A2BCE">
          <w:t>ticipant</w:t>
        </w:r>
      </w:ins>
      <w:r w:rsidRPr="00747E08">
        <w:t>, or its designated QSE agent,</w:t>
      </w:r>
      <w:del w:id="114" w:author="ERCOT" w:date="2022-12-26T15:03:00Z">
        <w:r w:rsidRPr="00747E08" w:rsidDel="000A2BCE">
          <w:delText xml:space="preserve"> representing one or more Resources</w:delText>
        </w:r>
      </w:del>
      <w:r w:rsidRPr="00747E08">
        <w:t xml:space="preserve"> shall </w:t>
      </w:r>
      <w:del w:id="115" w:author="ERCOT" w:date="2023-09-25T10:15:00Z">
        <w:r w:rsidRPr="00747E08" w:rsidDel="00AB424B">
          <w:delText xml:space="preserve">be connected to the ERCOT WAN and </w:delText>
        </w:r>
      </w:del>
      <w:r w:rsidRPr="00747E08">
        <w:t>maintain 24-hour, seven-day-per-week operations and Hotline communications with ERCOT</w:t>
      </w:r>
      <w:ins w:id="116" w:author="ERCOT" w:date="2023-09-25T17:26:00Z">
        <w:r w:rsidR="0039301E">
          <w:t xml:space="preserve"> and </w:t>
        </w:r>
      </w:ins>
      <w:del w:id="117" w:author="ERCOT" w:date="2023-09-25T17:26:00Z">
        <w:r w:rsidRPr="00747E08" w:rsidDel="0039301E">
          <w:delText xml:space="preserve">.  Each QSE </w:delText>
        </w:r>
      </w:del>
      <w:del w:id="118" w:author="ERCOT" w:date="2022-12-26T15:05:00Z">
        <w:r w:rsidRPr="00747E08" w:rsidDel="000A2BCE">
          <w:delText xml:space="preserve">representing one or more Resources </w:delText>
        </w:r>
      </w:del>
      <w:del w:id="119" w:author="ERCOT" w:date="2023-09-25T17:26:00Z">
        <w:r w:rsidRPr="00747E08" w:rsidDel="0039301E">
          <w:delText xml:space="preserve">shall </w:delText>
        </w:r>
      </w:del>
      <w:r w:rsidRPr="00747E08">
        <w:t>answer each QSE Hotline call.</w:t>
      </w:r>
    </w:p>
    <w:p w14:paraId="4B5DB7E9" w14:textId="1A3ADE78" w:rsidR="00345191" w:rsidRPr="00EE1CAB" w:rsidRDefault="00345191" w:rsidP="00345191">
      <w:pPr>
        <w:pStyle w:val="H4"/>
        <w:rPr>
          <w:b w:val="0"/>
        </w:rPr>
      </w:pPr>
      <w:bookmarkStart w:id="120" w:name="_Toc91060945"/>
      <w:r w:rsidRPr="00EE1CAB">
        <w:t>16.2.1.</w:t>
      </w:r>
      <w:r w:rsidR="003C46AF">
        <w:t>2</w:t>
      </w:r>
      <w:r w:rsidRPr="00EE1CAB">
        <w:tab/>
        <w:t xml:space="preserve">Data </w:t>
      </w:r>
      <w:r w:rsidRPr="00443D81">
        <w:t>Agent</w:t>
      </w:r>
      <w:r w:rsidRPr="00EE1CAB">
        <w:t>-Only Qualified Scheduling Entities</w:t>
      </w:r>
      <w:bookmarkEnd w:id="120"/>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28F8E490" w:rsidR="00345191" w:rsidRPr="00443D81" w:rsidRDefault="00345191" w:rsidP="00345191">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8536B7">
        <w:rPr>
          <w:iCs/>
        </w:rPr>
        <w:t xml:space="preserve">(b), (c), </w:t>
      </w:r>
      <w:r w:rsidRPr="00443D81">
        <w:rPr>
          <w:iCs/>
        </w:rPr>
        <w:t>(</w:t>
      </w:r>
      <w:r w:rsidR="008536B7">
        <w:rPr>
          <w:iCs/>
        </w:rPr>
        <w:t>h</w:t>
      </w:r>
      <w:r w:rsidRPr="00443D81">
        <w:rPr>
          <w:iCs/>
        </w:rPr>
        <w:t>), (</w:t>
      </w:r>
      <w:r w:rsidR="008536B7">
        <w:rPr>
          <w:iCs/>
        </w:rPr>
        <w:t>j</w:t>
      </w:r>
      <w:r w:rsidRPr="00443D81">
        <w:rPr>
          <w:iCs/>
        </w:rPr>
        <w:t>), (</w:t>
      </w:r>
      <w:del w:id="121" w:author="ERCOT" w:date="2023-11-13T16:48:00Z">
        <w:r w:rsidR="005F6388" w:rsidDel="005F6388">
          <w:rPr>
            <w:iCs/>
          </w:rPr>
          <w:delText>l</w:delText>
        </w:r>
      </w:del>
      <w:ins w:id="122" w:author="ERCOT" w:date="2023-09-21T15:11:00Z">
        <w:del w:id="123" w:author="ERCOT Market Rules" w:date="2023-11-13T16:50:00Z">
          <w:r w:rsidR="00D4786A" w:rsidDel="005F6388">
            <w:rPr>
              <w:iCs/>
            </w:rPr>
            <w:delText>k</w:delText>
          </w:r>
        </w:del>
      </w:ins>
      <w:ins w:id="124" w:author="ERCOT Market Rules" w:date="2023-11-13T16:50:00Z">
        <w:r w:rsidR="005F6388">
          <w:rPr>
            <w:iCs/>
          </w:rPr>
          <w:t>m</w:t>
        </w:r>
      </w:ins>
      <w:r w:rsidRPr="00443D81">
        <w:rPr>
          <w:iCs/>
        </w:rPr>
        <w:t>), and (</w:t>
      </w:r>
      <w:del w:id="125" w:author="ERCOT" w:date="2023-11-13T16:48:00Z">
        <w:r w:rsidR="005F6388" w:rsidDel="005F6388">
          <w:rPr>
            <w:iCs/>
          </w:rPr>
          <w:delText>m</w:delText>
        </w:r>
      </w:del>
      <w:ins w:id="126" w:author="ERCOT" w:date="2023-09-21T15:11:00Z">
        <w:del w:id="127" w:author="ERCOT Market Rules" w:date="2023-11-13T16:50:00Z">
          <w:r w:rsidR="00D4786A" w:rsidDel="005F6388">
            <w:rPr>
              <w:iCs/>
            </w:rPr>
            <w:delText>l</w:delText>
          </w:r>
        </w:del>
      </w:ins>
      <w:ins w:id="128" w:author="ERCOT Market Rules" w:date="2023-11-13T16:50:00Z">
        <w:r w:rsidR="005F6388">
          <w:rPr>
            <w:iCs/>
          </w:rPr>
          <w:t>n</w:t>
        </w:r>
      </w:ins>
      <w:r w:rsidRPr="00443D81">
        <w:rPr>
          <w:iCs/>
        </w:rPr>
        <w:t>);</w:t>
      </w:r>
    </w:p>
    <w:p w14:paraId="1E71EA30" w14:textId="77777777" w:rsidR="00345191" w:rsidRPr="00443D81" w:rsidRDefault="00345191" w:rsidP="00345191">
      <w:pPr>
        <w:spacing w:after="240"/>
        <w:ind w:left="1440" w:hanging="720"/>
        <w:rPr>
          <w:iCs/>
        </w:rPr>
      </w:pPr>
      <w:r w:rsidRPr="00443D81">
        <w:rPr>
          <w:iCs/>
        </w:rPr>
        <w:t>(b)</w:t>
      </w:r>
      <w:r w:rsidRPr="00443D81">
        <w:rPr>
          <w:iCs/>
        </w:rPr>
        <w:tab/>
        <w:t>Is not also registered as a Congestion Revenue Right (CRR) Account Holder;</w:t>
      </w:r>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
    <w:p w14:paraId="7F8AED1D" w14:textId="2F5BB1F6" w:rsidR="00345191" w:rsidRPr="00443D81" w:rsidRDefault="00345191" w:rsidP="00345191">
      <w:pPr>
        <w:spacing w:after="240"/>
        <w:ind w:left="1440" w:hanging="720"/>
        <w:rPr>
          <w:iCs/>
        </w:rPr>
      </w:pPr>
      <w:r w:rsidRPr="00443D81">
        <w:rPr>
          <w:iCs/>
        </w:rPr>
        <w:t>(d)</w:t>
      </w:r>
      <w:r w:rsidRPr="00443D81">
        <w:rPr>
          <w:iCs/>
        </w:rPr>
        <w:tab/>
        <w:t>Does not participate in the ERS market;</w:t>
      </w:r>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29"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30" w:author="ERCOT" w:date="2023-09-25T10:24:00Z">
        <w:r w:rsidDel="000D72E1">
          <w:delText>This requirement applies</w:delText>
        </w:r>
        <w:r w:rsidR="00810A0E" w:rsidDel="000D72E1">
          <w:delText xml:space="preserve"> to</w:delText>
        </w:r>
        <w:r w:rsidDel="000D72E1">
          <w:delText xml:space="preserve"> </w:delText>
        </w:r>
      </w:del>
      <w:del w:id="131"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32" w:author="ERCOT" w:date="2023-09-25T10:24:00Z">
        <w:r w:rsidDel="000D72E1">
          <w:delText>; and</w:delText>
        </w:r>
      </w:del>
    </w:p>
    <w:p w14:paraId="41015436" w14:textId="34475A7C" w:rsidR="00345191" w:rsidRPr="00443D81" w:rsidRDefault="00345191" w:rsidP="00345191">
      <w:pPr>
        <w:spacing w:after="240"/>
        <w:ind w:left="1440" w:hanging="720"/>
      </w:pPr>
      <w:del w:id="133" w:author="ERCOT" w:date="2023-09-14T09:47:00Z">
        <w:r w:rsidDel="00AB4BC3">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34" w:name="_Hlk105178514"/>
        <w:r w:rsidRPr="00AA6325" w:rsidDel="00AB4BC3">
          <w:delText xml:space="preserve">CPT </w:delText>
        </w:r>
        <w:bookmarkEnd w:id="134"/>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35" w:name="_Hlk144107210"/>
        <w:r w:rsidDel="00AB4BC3">
          <w:delText xml:space="preserve">to </w:delText>
        </w:r>
        <w:bookmarkEnd w:id="135"/>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w:t>
      </w:r>
      <w:r w:rsidRPr="00443D81">
        <w:lastRenderedPageBreak/>
        <w:t xml:space="preserve">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36"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21523CB2" w14:textId="77777777" w:rsidR="004A301D" w:rsidRDefault="00345191" w:rsidP="00345191">
      <w:pPr>
        <w:spacing w:after="240"/>
        <w:ind w:left="1440" w:hanging="720"/>
        <w:rPr>
          <w:iCs/>
        </w:rPr>
      </w:pPr>
      <w:r w:rsidRPr="00443D81">
        <w:rPr>
          <w:iCs/>
        </w:rPr>
        <w:t>(a)</w:t>
      </w:r>
      <w:r w:rsidRPr="00443D81">
        <w:rPr>
          <w:iCs/>
        </w:rPr>
        <w:tab/>
      </w:r>
      <w:r w:rsidR="004A301D">
        <w:rPr>
          <w:iCs/>
        </w:rPr>
        <w:t>Paragraph (1)(b) of Section 16.2.1;</w:t>
      </w:r>
    </w:p>
    <w:p w14:paraId="14F2A251" w14:textId="77777777" w:rsidR="004A301D" w:rsidRDefault="004A301D" w:rsidP="00345191">
      <w:pPr>
        <w:spacing w:after="240"/>
        <w:ind w:left="1440" w:hanging="720"/>
        <w:rPr>
          <w:iCs/>
        </w:rPr>
      </w:pPr>
      <w:r>
        <w:rPr>
          <w:iCs/>
        </w:rPr>
        <w:t>(b)</w:t>
      </w:r>
      <w:r>
        <w:rPr>
          <w:iCs/>
        </w:rPr>
        <w:tab/>
        <w:t>Paragraph (1)(c) of Section 16.2.1;</w:t>
      </w:r>
    </w:p>
    <w:p w14:paraId="64211674" w14:textId="169934F5" w:rsidR="00345191" w:rsidRPr="00443D81" w:rsidRDefault="004A301D" w:rsidP="00345191">
      <w:pPr>
        <w:spacing w:after="240"/>
        <w:ind w:left="1440" w:hanging="720"/>
        <w:rPr>
          <w:iCs/>
        </w:rPr>
      </w:pPr>
      <w:r>
        <w:rPr>
          <w:iCs/>
        </w:rPr>
        <w:t>(c)</w:t>
      </w:r>
      <w:r>
        <w:rPr>
          <w:iCs/>
        </w:rPr>
        <w:tab/>
      </w:r>
      <w:r w:rsidR="00345191" w:rsidRPr="00443D81">
        <w:rPr>
          <w:iCs/>
        </w:rPr>
        <w:t>Paragraph (1)(</w:t>
      </w:r>
      <w:r w:rsidR="000F4812">
        <w:rPr>
          <w:iCs/>
        </w:rPr>
        <w:t>h</w:t>
      </w:r>
      <w:r w:rsidR="00345191" w:rsidRPr="00443D81">
        <w:rPr>
          <w:iCs/>
        </w:rPr>
        <w:t>) of Section 16.2.1;</w:t>
      </w:r>
    </w:p>
    <w:p w14:paraId="646747FD" w14:textId="5DF289B1" w:rsidR="00345191" w:rsidRPr="00443D81" w:rsidRDefault="00345191" w:rsidP="00345191">
      <w:pPr>
        <w:spacing w:after="240"/>
        <w:ind w:left="1440" w:hanging="720"/>
        <w:rPr>
          <w:iCs/>
        </w:rPr>
      </w:pPr>
      <w:r w:rsidRPr="00443D81">
        <w:rPr>
          <w:iCs/>
        </w:rPr>
        <w:t>(</w:t>
      </w:r>
      <w:r w:rsidR="000F4812">
        <w:rPr>
          <w:iCs/>
        </w:rPr>
        <w:t>d</w:t>
      </w:r>
      <w:r w:rsidRPr="00443D81">
        <w:rPr>
          <w:iCs/>
        </w:rPr>
        <w:t>)</w:t>
      </w:r>
      <w:r w:rsidRPr="00443D81">
        <w:rPr>
          <w:iCs/>
        </w:rPr>
        <w:tab/>
        <w:t>Paragraph (1)(</w:t>
      </w:r>
      <w:r w:rsidR="000F4812">
        <w:rPr>
          <w:iCs/>
        </w:rPr>
        <w:t>j</w:t>
      </w:r>
      <w:r w:rsidRPr="00443D81">
        <w:rPr>
          <w:iCs/>
        </w:rPr>
        <w:t>) of Section 16.2.1;</w:t>
      </w:r>
    </w:p>
    <w:p w14:paraId="6941ABAB" w14:textId="09D6FC08" w:rsidR="00345191" w:rsidRPr="00443D81" w:rsidRDefault="00C45BB6" w:rsidP="00345191">
      <w:pPr>
        <w:spacing w:after="240"/>
        <w:ind w:left="1440" w:hanging="720"/>
        <w:rPr>
          <w:iCs/>
        </w:rPr>
      </w:pPr>
      <w:r>
        <w:rPr>
          <w:iCs/>
        </w:rPr>
        <w:t>(</w:t>
      </w:r>
      <w:r w:rsidR="000F4812">
        <w:rPr>
          <w:iCs/>
        </w:rPr>
        <w:t>e</w:t>
      </w:r>
      <w:r>
        <w:rPr>
          <w:iCs/>
        </w:rPr>
        <w:t>)</w:t>
      </w:r>
      <w:r w:rsidR="00345191" w:rsidRPr="00443D81">
        <w:rPr>
          <w:iCs/>
        </w:rPr>
        <w:tab/>
        <w:t>Paragraph (1)(</w:t>
      </w:r>
      <w:del w:id="137" w:author="ERCOT" w:date="2023-11-13T16:49:00Z">
        <w:r w:rsidR="005F6388" w:rsidDel="005F6388">
          <w:rPr>
            <w:iCs/>
          </w:rPr>
          <w:delText>l</w:delText>
        </w:r>
      </w:del>
      <w:ins w:id="138" w:author="ERCOT" w:date="2023-09-21T15:12:00Z">
        <w:del w:id="139" w:author="ERCOT Market Rules" w:date="2023-11-13T16:50:00Z">
          <w:r w:rsidR="00D4786A" w:rsidDel="005F6388">
            <w:rPr>
              <w:iCs/>
            </w:rPr>
            <w:delText>k</w:delText>
          </w:r>
        </w:del>
      </w:ins>
      <w:ins w:id="140" w:author="ERCOT Market Rules" w:date="2023-11-13T16:50:00Z">
        <w:r w:rsidR="005F6388">
          <w:rPr>
            <w:iCs/>
          </w:rPr>
          <w:t>m</w:t>
        </w:r>
      </w:ins>
      <w:r w:rsidR="00345191" w:rsidRPr="00443D81">
        <w:rPr>
          <w:iCs/>
        </w:rPr>
        <w:t>) of Section 16.2.1;</w:t>
      </w:r>
    </w:p>
    <w:p w14:paraId="1763BB81" w14:textId="5AB6BF08" w:rsidR="00345191" w:rsidRPr="00443D81" w:rsidRDefault="00345191" w:rsidP="00345191">
      <w:pPr>
        <w:spacing w:after="240"/>
        <w:ind w:left="1440" w:hanging="720"/>
        <w:rPr>
          <w:iCs/>
        </w:rPr>
      </w:pPr>
      <w:r w:rsidRPr="00443D81">
        <w:rPr>
          <w:iCs/>
        </w:rPr>
        <w:t>(</w:t>
      </w:r>
      <w:r w:rsidR="000F4812">
        <w:rPr>
          <w:iCs/>
        </w:rPr>
        <w:t>f</w:t>
      </w:r>
      <w:r w:rsidRPr="00443D81">
        <w:rPr>
          <w:iCs/>
        </w:rPr>
        <w:t>)</w:t>
      </w:r>
      <w:r w:rsidRPr="00443D81">
        <w:rPr>
          <w:iCs/>
        </w:rPr>
        <w:tab/>
        <w:t>Paragraph (1)(</w:t>
      </w:r>
      <w:del w:id="141" w:author="ERCOT" w:date="2023-11-13T16:49:00Z">
        <w:r w:rsidR="005F6388" w:rsidDel="005F6388">
          <w:rPr>
            <w:iCs/>
          </w:rPr>
          <w:delText>m</w:delText>
        </w:r>
      </w:del>
      <w:ins w:id="142" w:author="ERCOT" w:date="2023-09-21T15:12:00Z">
        <w:del w:id="143" w:author="ERCOT Market Rules" w:date="2023-11-13T16:50:00Z">
          <w:r w:rsidR="00D4786A" w:rsidDel="005F6388">
            <w:rPr>
              <w:iCs/>
            </w:rPr>
            <w:delText>l</w:delText>
          </w:r>
        </w:del>
      </w:ins>
      <w:ins w:id="144" w:author="ERCOT Market Rules" w:date="2023-11-13T16:50:00Z">
        <w:r w:rsidR="005F6388">
          <w:rPr>
            <w:iCs/>
          </w:rPr>
          <w:t>n</w:t>
        </w:r>
      </w:ins>
      <w:r w:rsidRPr="00443D81">
        <w:rPr>
          <w:iCs/>
        </w:rPr>
        <w:t>) of Section 16.2.1;</w:t>
      </w:r>
    </w:p>
    <w:p w14:paraId="681D0B6B" w14:textId="01D3B055" w:rsidR="00345191" w:rsidRPr="00443D81" w:rsidRDefault="00C22DF8" w:rsidP="00345191">
      <w:pPr>
        <w:spacing w:after="240"/>
        <w:ind w:left="1440" w:hanging="720"/>
        <w:rPr>
          <w:iCs/>
        </w:rPr>
      </w:pPr>
      <w:r>
        <w:rPr>
          <w:iCs/>
        </w:rPr>
        <w:t>(</w:t>
      </w:r>
      <w:r w:rsidR="000F4812">
        <w:rPr>
          <w:iCs/>
        </w:rPr>
        <w:t>g</w:t>
      </w:r>
      <w:r>
        <w:rPr>
          <w:iCs/>
        </w:rPr>
        <w:t>)</w:t>
      </w:r>
      <w:r w:rsidR="00345191" w:rsidRPr="00443D81">
        <w:rPr>
          <w:iCs/>
        </w:rPr>
        <w:tab/>
        <w:t>Section 16.11, Financial Security for Counter-Parties; and</w:t>
      </w:r>
    </w:p>
    <w:p w14:paraId="3D4BF39E" w14:textId="09795476" w:rsidR="00345191" w:rsidRPr="00443D81" w:rsidRDefault="00345191" w:rsidP="00345191">
      <w:pPr>
        <w:spacing w:after="240"/>
        <w:ind w:left="1440" w:hanging="720"/>
        <w:rPr>
          <w:iCs/>
        </w:rPr>
      </w:pPr>
      <w:r w:rsidRPr="00443D81">
        <w:rPr>
          <w:iCs/>
        </w:rPr>
        <w:t>(</w:t>
      </w:r>
      <w:r w:rsidR="000F4812">
        <w:rPr>
          <w:iCs/>
        </w:rPr>
        <w:t>h</w:t>
      </w:r>
      <w:r w:rsidRPr="00443D81">
        <w:rPr>
          <w:iCs/>
        </w:rPr>
        <w:t>)</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20FFF245"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sidR="000F4812">
        <w:rPr>
          <w:iCs w:val="0"/>
        </w:rPr>
        <w:t>6</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45" w:author="ERCOT" w:date="2023-08-25T11:39:00Z"/>
          <w:iCs w:val="0"/>
        </w:rPr>
      </w:pPr>
      <w:r w:rsidRPr="00747E08">
        <w:rPr>
          <w:iCs w:val="0"/>
        </w:rPr>
        <w:t>(8)</w:t>
      </w:r>
      <w:r w:rsidRPr="00747E08">
        <w:rPr>
          <w:iCs w:val="0"/>
        </w:rPr>
        <w:tab/>
        <w:t xml:space="preserve">Each Data Agent-Only QSE </w:t>
      </w:r>
      <w:del w:id="146" w:author="ERCOT" w:date="2022-12-26T19:21:00Z">
        <w:r w:rsidRPr="00747E08" w:rsidDel="00D41A63">
          <w:rPr>
            <w:iCs w:val="0"/>
          </w:rPr>
          <w:delText>representing</w:delText>
        </w:r>
      </w:del>
      <w:del w:id="147" w:author="ERCOT" w:date="2023-09-25T11:36:00Z">
        <w:r w:rsidRPr="00747E08" w:rsidDel="004640CF">
          <w:rPr>
            <w:iCs w:val="0"/>
          </w:rPr>
          <w:delText xml:space="preserve"> a QSE that </w:delText>
        </w:r>
      </w:del>
      <w:del w:id="148" w:author="ERCOT" w:date="2022-12-26T19:22:00Z">
        <w:r w:rsidRPr="00747E08" w:rsidDel="00D41A63">
          <w:rPr>
            <w:iCs w:val="0"/>
          </w:rPr>
          <w:delText>represents one or more Resources</w:delText>
        </w:r>
      </w:del>
      <w:del w:id="149" w:author="ERCOT" w:date="2023-09-25T11:36:00Z">
        <w:r w:rsidRPr="00747E08" w:rsidDel="004640CF">
          <w:rPr>
            <w:iCs w:val="0"/>
          </w:rPr>
          <w:delText xml:space="preserve"> shall be connected to the ERCOT WAN and </w:delText>
        </w:r>
      </w:del>
      <w:ins w:id="150" w:author="ERCOT" w:date="2023-09-25T11:36:00Z">
        <w:r w:rsidR="004640CF">
          <w:rPr>
            <w:iCs w:val="0"/>
          </w:rPr>
          <w:t xml:space="preserve">shall </w:t>
        </w:r>
      </w:ins>
      <w:r w:rsidRPr="00747E08">
        <w:rPr>
          <w:iCs w:val="0"/>
        </w:rPr>
        <w:t>maintain 24-hour, seven-day-per-week operations and Hotline communications with ERCOT</w:t>
      </w:r>
      <w:ins w:id="151" w:author="ERCOT" w:date="2023-09-25T11:40:00Z">
        <w:r w:rsidR="007C3005">
          <w:rPr>
            <w:iCs w:val="0"/>
          </w:rPr>
          <w:t xml:space="preserve"> and </w:t>
        </w:r>
      </w:ins>
      <w:del w:id="152" w:author="ERCOT" w:date="2023-09-25T11:40:00Z">
        <w:r w:rsidRPr="00747E08" w:rsidDel="007C3005">
          <w:rPr>
            <w:iCs w:val="0"/>
          </w:rPr>
          <w:delText xml:space="preserve">.  Each Data Agent-Only QSE </w:delText>
        </w:r>
      </w:del>
      <w:del w:id="153" w:author="ERCOT" w:date="2022-12-26T19:24:00Z">
        <w:r w:rsidRPr="00747E08" w:rsidDel="00D41A63">
          <w:rPr>
            <w:iCs w:val="0"/>
          </w:rPr>
          <w:delText xml:space="preserve">representing </w:delText>
        </w:r>
      </w:del>
      <w:del w:id="154" w:author="ERCOT" w:date="2023-09-25T11:40:00Z">
        <w:r w:rsidRPr="00747E08" w:rsidDel="007C3005">
          <w:rPr>
            <w:iCs w:val="0"/>
          </w:rPr>
          <w:delText xml:space="preserve">a QSE that </w:delText>
        </w:r>
      </w:del>
      <w:del w:id="155" w:author="ERCOT" w:date="2022-12-26T19:24:00Z">
        <w:r w:rsidRPr="00747E08" w:rsidDel="00D41A63">
          <w:rPr>
            <w:iCs w:val="0"/>
          </w:rPr>
          <w:delText>represents one or more Resources</w:delText>
        </w:r>
      </w:del>
      <w:del w:id="156"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57" w:name="_Toc134442800"/>
      <w:r w:rsidRPr="0090145D">
        <w:lastRenderedPageBreak/>
        <w:t>16.2.3.2</w:t>
      </w:r>
      <w:r w:rsidRPr="0090145D">
        <w:tab/>
        <w:t>Maintaining and Updating QSE Information</w:t>
      </w:r>
      <w:bookmarkEnd w:id="157"/>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The QSE’s addresses;</w:t>
      </w:r>
    </w:p>
    <w:p w14:paraId="641E3056" w14:textId="77777777" w:rsidR="0090145D" w:rsidRDefault="0090145D" w:rsidP="00C22DF8">
      <w:pPr>
        <w:pStyle w:val="BodyTextNumbered"/>
        <w:ind w:left="1440"/>
      </w:pPr>
      <w:bookmarkStart w:id="158" w:name="_Hlk90904203"/>
      <w:r>
        <w:t>(b)</w:t>
      </w:r>
      <w:r>
        <w:tab/>
        <w:t>A list of Principals, as defined in Section 16.1.2, Principal of a Market Participant;</w:t>
      </w:r>
    </w:p>
    <w:bookmarkEnd w:id="158"/>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59"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60" w:author="ERCOT" w:date="2023-09-13T13:45:00Z">
        <w:r w:rsidDel="0090145D">
          <w:delText xml:space="preserve">addresses (if different), </w:delText>
        </w:r>
      </w:del>
      <w:r>
        <w:t xml:space="preserve">telephone and </w:t>
      </w:r>
      <w:del w:id="161"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62" w:name="_Toc390438921"/>
      <w:bookmarkStart w:id="163" w:name="_Toc405897618"/>
      <w:bookmarkStart w:id="164" w:name="_Toc415055722"/>
      <w:bookmarkStart w:id="165" w:name="_Toc415055848"/>
      <w:bookmarkStart w:id="166" w:name="_Toc415055947"/>
      <w:bookmarkStart w:id="167" w:name="_Toc415056048"/>
      <w:bookmarkStart w:id="168" w:name="_Toc134442801"/>
      <w:r w:rsidRPr="00D63F95">
        <w:tab/>
        <w:t>Qualified Scheduling Entity Service Termination</w:t>
      </w:r>
      <w:bookmarkEnd w:id="162"/>
      <w:bookmarkEnd w:id="163"/>
      <w:bookmarkEnd w:id="164"/>
      <w:bookmarkEnd w:id="165"/>
      <w:bookmarkEnd w:id="166"/>
      <w:bookmarkEnd w:id="167"/>
      <w:bookmarkEnd w:id="168"/>
    </w:p>
    <w:p w14:paraId="4EA27EDA" w14:textId="741FC688" w:rsidR="003842B9" w:rsidRDefault="003842B9" w:rsidP="003842B9">
      <w:pPr>
        <w:pStyle w:val="BodyTextNumbered"/>
        <w:rPr>
          <w:ins w:id="169" w:author="ERCOT" w:date="2023-08-28T08:54:00Z"/>
        </w:rPr>
      </w:pPr>
      <w:r>
        <w:t>(1)</w:t>
      </w:r>
      <w:r>
        <w:tab/>
      </w:r>
      <w:r w:rsidRPr="007B773F">
        <w:t xml:space="preserve">If a QSE intends to terminate representation of a </w:t>
      </w:r>
      <w:del w:id="170" w:author="ERCOT" w:date="2023-08-28T08:55:00Z">
        <w:r w:rsidRPr="007B773F" w:rsidDel="005357A3">
          <w:delText xml:space="preserve">Load Serving Entity (LSE) or </w:delText>
        </w:r>
      </w:del>
      <w:r w:rsidRPr="007B773F">
        <w:t xml:space="preserve">Resource </w:t>
      </w:r>
      <w:ins w:id="171" w:author="ERCOT" w:date="2023-08-28T08:55:00Z">
        <w:r w:rsidR="005357A3" w:rsidRPr="007B773F">
          <w:t>Entity</w:t>
        </w:r>
      </w:ins>
      <w:ins w:id="172" w:author="ERCOT" w:date="2023-09-25T16:24:00Z">
        <w:r w:rsidR="000F5BCA" w:rsidRPr="007B773F">
          <w:t xml:space="preserve"> that owns or controls a Resource</w:t>
        </w:r>
      </w:ins>
      <w:ins w:id="173" w:author="WMS 120723" w:date="2023-12-06T10:10:00Z">
        <w:r w:rsidR="00DC25FE">
          <w:t xml:space="preserve"> that is in the ERCOT Network Operations Model</w:t>
        </w:r>
      </w:ins>
      <w:r w:rsidR="005357A3" w:rsidRPr="007B773F">
        <w:t xml:space="preserve"> </w:t>
      </w:r>
      <w:r w:rsidRPr="007B773F">
        <w:t>(other than a</w:t>
      </w:r>
      <w:del w:id="174" w:author="ERCOT" w:date="2023-09-25T12:12:00Z">
        <w:r w:rsidRPr="007B773F" w:rsidDel="00A82685">
          <w:delText>n</w:delText>
        </w:r>
      </w:del>
      <w:r w:rsidRPr="007B773F">
        <w:t xml:space="preserve"> </w:t>
      </w:r>
      <w:del w:id="175" w:author="ERCOT" w:date="2023-08-28T08:56:00Z">
        <w:r w:rsidRPr="007B773F" w:rsidDel="005357A3">
          <w:delText xml:space="preserve">LSE or </w:delText>
        </w:r>
      </w:del>
      <w:r w:rsidRPr="007B773F">
        <w:t xml:space="preserve">Resource </w:t>
      </w:r>
      <w:ins w:id="176" w:author="ERCOT" w:date="2023-09-25T12:12:00Z">
        <w:r w:rsidR="00A82685" w:rsidRPr="007B773F">
          <w:t>Entity</w:t>
        </w:r>
      </w:ins>
      <w:ins w:id="177" w:author="ERCOT" w:date="2023-09-25T12:13:00Z">
        <w:r w:rsidR="00A82685" w:rsidRPr="007B773F">
          <w:t xml:space="preserve"> </w:t>
        </w:r>
      </w:ins>
      <w:r w:rsidRPr="007B773F">
        <w:t xml:space="preserve">serving as its own QSE, in which case this Section does not apply), the QSE shall provide, no less than </w:t>
      </w:r>
      <w:del w:id="178" w:author="ERCOT" w:date="2023-08-28T08:58:00Z">
        <w:r w:rsidRPr="007B773F" w:rsidDel="005357A3">
          <w:delText xml:space="preserve">12 </w:delText>
        </w:r>
      </w:del>
      <w:ins w:id="179" w:author="ERCOT" w:date="2023-10-11T08:25:00Z">
        <w:r w:rsidR="00116BCF" w:rsidRPr="007B773F">
          <w:t>45</w:t>
        </w:r>
      </w:ins>
      <w:ins w:id="180" w:author="ERCOT" w:date="2023-08-28T08:58:00Z">
        <w:r w:rsidR="005357A3" w:rsidRPr="007B773F">
          <w:t xml:space="preserve"> </w:t>
        </w:r>
      </w:ins>
      <w:del w:id="181" w:author="ERCOT" w:date="2023-10-05T14:44:00Z">
        <w:r w:rsidRPr="007B773F" w:rsidDel="00572B43">
          <w:delText>Business D</w:delText>
        </w:r>
      </w:del>
      <w:ins w:id="182" w:author="ERCOT" w:date="2023-10-05T14:44:00Z">
        <w:r w:rsidR="00572B43" w:rsidRPr="007B773F">
          <w:t>d</w:t>
        </w:r>
      </w:ins>
      <w:r w:rsidRPr="007B773F">
        <w:t xml:space="preserve">ays before the specified effective termination date (“Termination Date”), written notice to ERCOT and the </w:t>
      </w:r>
      <w:del w:id="183" w:author="ERCOT" w:date="2023-08-28T08:56:00Z">
        <w:r w:rsidRPr="007B773F" w:rsidDel="005357A3">
          <w:delText xml:space="preserve">LSE or </w:delText>
        </w:r>
      </w:del>
      <w:r w:rsidRPr="007B773F">
        <w:t>Resource.</w:t>
      </w:r>
    </w:p>
    <w:p w14:paraId="365F49D1" w14:textId="3D553BC4" w:rsidR="005357A3" w:rsidRDefault="005357A3" w:rsidP="003842B9">
      <w:pPr>
        <w:pStyle w:val="BodyTextNumbered"/>
      </w:pPr>
      <w:ins w:id="184" w:author="ERCOT" w:date="2023-08-28T08:55:00Z">
        <w:r w:rsidRPr="005357A3">
          <w:t>(</w:t>
        </w:r>
        <w:r>
          <w:t>2</w:t>
        </w:r>
        <w:r w:rsidRPr="005357A3">
          <w:t>)</w:t>
        </w:r>
        <w:r w:rsidRPr="005357A3">
          <w:tab/>
          <w:t>If a QSE intends to terminate representation of a Load Serving Entity (LSE)</w:t>
        </w:r>
        <w:del w:id="185" w:author="ERCOT 121423" w:date="2023-12-08T15:22:00Z">
          <w:r w:rsidRPr="005357A3" w:rsidDel="009378E1">
            <w:delText xml:space="preserve"> (other than an LSE serving as its own QSE, in which case this Section does not apply)</w:delText>
          </w:r>
          <w:r w:rsidRPr="005357A3" w:rsidDel="003B5073">
            <w:delText>,</w:delText>
          </w:r>
        </w:del>
      </w:ins>
      <w:ins w:id="186" w:author="WMS 120723" w:date="2023-12-06T10:15:00Z">
        <w:r w:rsidR="00FE5DD1">
          <w:t xml:space="preserve"> or a</w:t>
        </w:r>
      </w:ins>
      <w:ins w:id="187" w:author="WMS 120723" w:date="2023-12-06T10:16:00Z">
        <w:r w:rsidR="00FE5DD1">
          <w:t xml:space="preserve"> Resource </w:t>
        </w:r>
      </w:ins>
      <w:ins w:id="188" w:author="ERCOT 121423" w:date="2023-12-08T15:23:00Z">
        <w:r w:rsidR="003B5073" w:rsidRPr="007B773F">
          <w:t xml:space="preserve">Entity that </w:t>
        </w:r>
      </w:ins>
      <w:ins w:id="189" w:author="ERCOT 121423" w:date="2023-12-08T15:34:00Z">
        <w:r w:rsidR="00C11656">
          <w:t>does n</w:t>
        </w:r>
      </w:ins>
      <w:ins w:id="190" w:author="ERCOT 121423" w:date="2023-12-08T15:35:00Z">
        <w:r w:rsidR="00C11656">
          <w:t xml:space="preserve">ot </w:t>
        </w:r>
      </w:ins>
      <w:ins w:id="191" w:author="ERCOT 121423" w:date="2023-12-08T15:23:00Z">
        <w:r w:rsidR="003B5073" w:rsidRPr="007B773F">
          <w:t>own or control a Resource</w:t>
        </w:r>
      </w:ins>
      <w:ins w:id="192" w:author="ERCOT 121423" w:date="2023-12-08T15:36:00Z">
        <w:r w:rsidR="00DC767E">
          <w:t xml:space="preserve"> </w:t>
        </w:r>
      </w:ins>
      <w:ins w:id="193" w:author="WMS 120723" w:date="2023-12-13T14:42:00Z">
        <w:r w:rsidR="007F26CA">
          <w:t>t</w:t>
        </w:r>
      </w:ins>
      <w:ins w:id="194" w:author="WMS 120723" w:date="2023-12-13T14:43:00Z">
        <w:r w:rsidR="007F26CA">
          <w:t xml:space="preserve">hat is </w:t>
        </w:r>
        <w:del w:id="195" w:author="ERCOT 121423" w:date="2023-12-13T14:44:00Z">
          <w:r w:rsidR="007F26CA" w:rsidDel="00F8409A">
            <w:delText xml:space="preserve">not </w:delText>
          </w:r>
        </w:del>
        <w:r w:rsidR="007F26CA">
          <w:t>in the ERCOT Network Operations Model</w:t>
        </w:r>
      </w:ins>
      <w:ins w:id="196" w:author="ERCOT 121423" w:date="2023-12-08T15:36:00Z">
        <w:r w:rsidR="00DC767E">
          <w:t xml:space="preserve"> </w:t>
        </w:r>
      </w:ins>
      <w:ins w:id="197" w:author="ERCOT 121423" w:date="2023-12-08T15:22:00Z">
        <w:r w:rsidR="009378E1" w:rsidRPr="005357A3">
          <w:t xml:space="preserve">(other than an LSE </w:t>
        </w:r>
      </w:ins>
      <w:ins w:id="198" w:author="ERCOT 121423" w:date="2023-12-08T15:23:00Z">
        <w:r w:rsidR="008560E5">
          <w:t>or Resource</w:t>
        </w:r>
        <w:del w:id="199" w:author="PRS 121523" w:date="2023-12-15T10:39:00Z">
          <w:r w:rsidR="008560E5" w:rsidDel="00484035">
            <w:delText>s</w:delText>
          </w:r>
        </w:del>
        <w:r w:rsidR="008560E5">
          <w:t xml:space="preserve"> Entity </w:t>
        </w:r>
      </w:ins>
      <w:ins w:id="200" w:author="ERCOT 121423" w:date="2023-12-08T15:22:00Z">
        <w:r w:rsidR="009378E1" w:rsidRPr="005357A3">
          <w:t>serving as its own QSE</w:t>
        </w:r>
      </w:ins>
      <w:ins w:id="201" w:author="ERCOT 121423" w:date="2023-12-13T16:53:00Z">
        <w:r w:rsidR="001D0FAE">
          <w:t>,</w:t>
        </w:r>
      </w:ins>
      <w:ins w:id="202" w:author="ERCOT 121423" w:date="2023-12-08T15:22:00Z">
        <w:r w:rsidR="009378E1" w:rsidRPr="005357A3">
          <w:t xml:space="preserve"> in which case this Section does not apply)</w:t>
        </w:r>
      </w:ins>
      <w:ins w:id="203" w:author="WMS 120723" w:date="2023-12-13T17:02:00Z">
        <w:r w:rsidR="003A4FBB">
          <w:t>,</w:t>
        </w:r>
      </w:ins>
      <w:ins w:id="204" w:author="ERCOT 121423" w:date="2023-12-08T15:23:00Z">
        <w:r w:rsidR="008560E5">
          <w:t xml:space="preserve"> </w:t>
        </w:r>
      </w:ins>
      <w:ins w:id="205" w:author="ERCOT" w:date="2023-08-28T08:55:00Z">
        <w:r w:rsidRPr="005357A3">
          <w:t xml:space="preserve">the QSE shall provide, no less than 12 Business Days before the specified effective </w:t>
        </w:r>
      </w:ins>
      <w:ins w:id="206" w:author="ERCOT" w:date="2023-09-21T15:59:00Z">
        <w:r w:rsidR="00EF7D27">
          <w:t>T</w:t>
        </w:r>
      </w:ins>
      <w:ins w:id="207" w:author="ERCOT" w:date="2023-08-28T08:55:00Z">
        <w:r w:rsidRPr="005357A3">
          <w:t xml:space="preserve">ermination </w:t>
        </w:r>
      </w:ins>
      <w:ins w:id="208" w:author="ERCOT" w:date="2023-09-21T15:59:00Z">
        <w:r w:rsidR="00EF7D27">
          <w:t>D</w:t>
        </w:r>
      </w:ins>
      <w:ins w:id="209" w:author="ERCOT" w:date="2023-08-28T08:55:00Z">
        <w:r w:rsidRPr="005357A3">
          <w:t>ate, written notice to ERCOT and the LSE</w:t>
        </w:r>
      </w:ins>
      <w:ins w:id="210" w:author="ERCOT 121423" w:date="2023-12-08T18:21:00Z">
        <w:r w:rsidR="005C7A6F">
          <w:t xml:space="preserve"> or Resource Entity</w:t>
        </w:r>
      </w:ins>
      <w:ins w:id="211" w:author="ERCOT" w:date="2023-08-28T08:55:00Z">
        <w:r w:rsidRPr="005357A3">
          <w:t>.</w:t>
        </w:r>
      </w:ins>
    </w:p>
    <w:p w14:paraId="4AE93FA5" w14:textId="659CC9E1" w:rsidR="003842B9" w:rsidRDefault="003842B9" w:rsidP="003842B9">
      <w:pPr>
        <w:pStyle w:val="BodyTextNumbered"/>
      </w:pPr>
      <w:r>
        <w:t>(</w:t>
      </w:r>
      <w:ins w:id="212" w:author="ERCOT" w:date="2023-08-28T08:55:00Z">
        <w:r w:rsidR="005357A3">
          <w:t>3</w:t>
        </w:r>
      </w:ins>
      <w:del w:id="213"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Fulfills ERCOT’s creditworthiness requirements in order to become an Emergency QSE,</w:t>
      </w:r>
    </w:p>
    <w:p w14:paraId="5E761C07" w14:textId="77291843" w:rsidR="003842B9" w:rsidRDefault="003842B9" w:rsidP="003842B9">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214" w:author="ERCOT" w:date="2023-08-28T08:55:00Z">
        <w:r w:rsidDel="005357A3">
          <w:delText>3</w:delText>
        </w:r>
      </w:del>
      <w:ins w:id="215"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216" w:name="_Toc390438937"/>
      <w:bookmarkStart w:id="217" w:name="_Toc405897634"/>
      <w:bookmarkStart w:id="218" w:name="_Toc415055738"/>
      <w:bookmarkStart w:id="219" w:name="_Toc415055864"/>
      <w:bookmarkStart w:id="220" w:name="_Toc415055963"/>
      <w:bookmarkStart w:id="221" w:name="_Toc415056064"/>
      <w:bookmarkStart w:id="222" w:name="_Toc134442817"/>
      <w:r w:rsidRPr="000F1441">
        <w:rPr>
          <w:i w:val="0"/>
          <w:iCs/>
        </w:rPr>
        <w:t>16.3.4</w:t>
      </w:r>
      <w:r w:rsidRPr="000F1441">
        <w:rPr>
          <w:i w:val="0"/>
          <w:iCs/>
        </w:rPr>
        <w:tab/>
        <w:t>Maintaining and Updating LSE Information</w:t>
      </w:r>
      <w:bookmarkEnd w:id="216"/>
      <w:bookmarkEnd w:id="217"/>
      <w:bookmarkEnd w:id="218"/>
      <w:bookmarkEnd w:id="219"/>
      <w:bookmarkEnd w:id="220"/>
      <w:bookmarkEnd w:id="221"/>
      <w:bookmarkEnd w:id="222"/>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The LSE’s addresses;</w:t>
      </w:r>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223" w:author="ERCOT" w:date="2023-09-13T13:47:00Z">
        <w:r w:rsidDel="0090145D">
          <w:delText xml:space="preserve">addresses (if different), </w:delText>
        </w:r>
      </w:del>
      <w:r>
        <w:t xml:space="preserve">telephone and </w:t>
      </w:r>
      <w:del w:id="224"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225"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designation must be submitted to ERCOT no later than 45 days prior to the Network Operations Model change date, as described in Section 3.10.1, Time Line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226"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lastRenderedPageBreak/>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227"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228" w:author="ERCOT" w:date="2023-10-10T18:09:00Z">
        <w:r w:rsidR="00830A47" w:rsidRPr="007B773F">
          <w:rPr>
            <w:rFonts w:ascii="TimesNewRomanPSMT" w:hAnsi="TimesNewRomanPSMT" w:cs="TimesNewRomanPSMT"/>
          </w:rPr>
          <w:t xml:space="preserve"> be submitted to ERCOT no later than 45 days before the effective date </w:t>
        </w:r>
      </w:ins>
      <w:ins w:id="229" w:author="ERCOT" w:date="2023-10-10T18:11:00Z">
        <w:r w:rsidR="00830A47" w:rsidRPr="007B773F">
          <w:rPr>
            <w:rFonts w:ascii="TimesNewRomanPSMT" w:hAnsi="TimesNewRomanPSMT" w:cs="TimesNewRomanPSMT"/>
          </w:rPr>
          <w:t xml:space="preserve">of the </w:t>
        </w:r>
      </w:ins>
      <w:ins w:id="230" w:author="ERCOT" w:date="2023-10-10T18:17:00Z">
        <w:r w:rsidR="00830A47" w:rsidRPr="007B773F">
          <w:rPr>
            <w:rFonts w:ascii="TimesNewRomanPSMT" w:hAnsi="TimesNewRomanPSMT" w:cs="TimesNewRomanPSMT"/>
          </w:rPr>
          <w:t>change</w:t>
        </w:r>
      </w:ins>
      <w:ins w:id="231" w:author="ERCOT" w:date="2023-10-10T18:11:00Z">
        <w:r w:rsidR="00830A47" w:rsidRPr="007B773F">
          <w:rPr>
            <w:rFonts w:ascii="TimesNewRomanPSMT" w:hAnsi="TimesNewRomanPSMT" w:cs="TimesNewRomanPSMT"/>
          </w:rPr>
          <w:t xml:space="preserve">, </w:t>
        </w:r>
      </w:ins>
      <w:ins w:id="232" w:author="ERCOT" w:date="2023-10-11T08:46:00Z">
        <w:r w:rsidR="00D97C80" w:rsidRPr="007B773F">
          <w:rPr>
            <w:rFonts w:ascii="TimesNewRomanPSMT" w:hAnsi="TimesNewRomanPSMT" w:cs="TimesNewRomanPSMT"/>
          </w:rPr>
          <w:t xml:space="preserve">unless otherwise </w:t>
        </w:r>
      </w:ins>
      <w:del w:id="233"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234"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t>(d)</w:t>
      </w:r>
      <w:r>
        <w:rPr>
          <w:color w:val="000000"/>
        </w:rPr>
        <w:tab/>
      </w:r>
      <w:r w:rsidRPr="00830A47">
        <w:rPr>
          <w:color w:val="000000"/>
        </w:rPr>
        <w:t>The effective date for the newly designated QSE shall be in accordance with Section 3.10.1, Time Line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235" w:name="_Toc390438948"/>
      <w:bookmarkStart w:id="236" w:name="_Toc405897645"/>
      <w:bookmarkStart w:id="237" w:name="_Toc415055749"/>
      <w:bookmarkStart w:id="238" w:name="_Toc415055875"/>
      <w:bookmarkStart w:id="239" w:name="_Toc415055974"/>
      <w:bookmarkStart w:id="240" w:name="_Toc415056075"/>
      <w:bookmarkStart w:id="241" w:name="_Toc134442828"/>
      <w:r w:rsidRPr="000F1441">
        <w:rPr>
          <w:b/>
          <w:bCs/>
          <w:iCs/>
          <w:szCs w:val="20"/>
        </w:rPr>
        <w:t>16.5.4</w:t>
      </w:r>
      <w:r w:rsidRPr="000F1441">
        <w:rPr>
          <w:b/>
          <w:bCs/>
          <w:iCs/>
          <w:szCs w:val="20"/>
        </w:rPr>
        <w:tab/>
        <w:t>Maintaining and Updating Resource Entity Information</w:t>
      </w:r>
      <w:bookmarkEnd w:id="235"/>
      <w:bookmarkEnd w:id="236"/>
      <w:bookmarkEnd w:id="237"/>
      <w:bookmarkEnd w:id="238"/>
      <w:bookmarkEnd w:id="239"/>
      <w:bookmarkEnd w:id="240"/>
      <w:bookmarkEnd w:id="241"/>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 xml:space="preserve">Each Resource Entity must timely update information the Resource Entity provided to ERCOT in the application process, and a Resource Entity must promptly respond to any </w:t>
      </w:r>
      <w:r w:rsidRPr="0090145D">
        <w:rPr>
          <w:iCs/>
          <w:szCs w:val="20"/>
          <w:lang w:val="x-none" w:eastAsia="x-none"/>
        </w:rPr>
        <w:lastRenderedPageBreak/>
        <w:t>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The Resource Entity’s addresses;</w:t>
      </w:r>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242" w:author="ERCOT" w:date="2023-09-13T13:50:00Z">
        <w:r w:rsidRPr="0090145D" w:rsidDel="0090145D">
          <w:rPr>
            <w:iCs/>
            <w:szCs w:val="20"/>
          </w:rPr>
          <w:delText xml:space="preserve">addresses (if different), </w:delText>
        </w:r>
      </w:del>
      <w:r w:rsidRPr="0090145D">
        <w:rPr>
          <w:iCs/>
          <w:szCs w:val="20"/>
        </w:rPr>
        <w:t xml:space="preserve">telephone and </w:t>
      </w:r>
      <w:del w:id="243"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244" w:name="_Toc390438958"/>
      <w:bookmarkStart w:id="245" w:name="_Toc405897655"/>
      <w:bookmarkStart w:id="246" w:name="_Toc415055759"/>
      <w:bookmarkStart w:id="247" w:name="_Toc415055885"/>
      <w:bookmarkStart w:id="248" w:name="_Toc415055984"/>
      <w:bookmarkStart w:id="249" w:name="_Toc415056085"/>
      <w:bookmarkStart w:id="250" w:name="_Toc134442838"/>
      <w:r w:rsidRPr="0090145D">
        <w:rPr>
          <w:b/>
          <w:bCs/>
          <w:szCs w:val="20"/>
        </w:rPr>
        <w:t>16.8.3.1</w:t>
      </w:r>
      <w:r w:rsidRPr="0090145D">
        <w:rPr>
          <w:b/>
          <w:bCs/>
          <w:szCs w:val="20"/>
        </w:rPr>
        <w:tab/>
        <w:t>Maintaining and Updating CRR Account Holder Information</w:t>
      </w:r>
      <w:bookmarkEnd w:id="244"/>
      <w:bookmarkEnd w:id="245"/>
      <w:bookmarkEnd w:id="246"/>
      <w:bookmarkEnd w:id="247"/>
      <w:bookmarkEnd w:id="248"/>
      <w:bookmarkEnd w:id="249"/>
      <w:bookmarkEnd w:id="250"/>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The CRR Account Holder’s addresses;</w:t>
      </w:r>
    </w:p>
    <w:p w14:paraId="115893AB" w14:textId="7CA31EAC" w:rsidR="0090145D" w:rsidRPr="0090145D" w:rsidRDefault="0090145D" w:rsidP="0090145D">
      <w:pPr>
        <w:spacing w:after="240"/>
        <w:ind w:left="1440" w:hanging="720"/>
        <w:rPr>
          <w:szCs w:val="20"/>
        </w:rPr>
      </w:pPr>
      <w:bookmarkStart w:id="251" w:name="_Hlk90904282"/>
      <w:r w:rsidRPr="0090145D">
        <w:rPr>
          <w:szCs w:val="20"/>
        </w:rPr>
        <w:t>(b)</w:t>
      </w:r>
      <w:r w:rsidRPr="0090145D">
        <w:rPr>
          <w:szCs w:val="20"/>
        </w:rPr>
        <w:tab/>
        <w:t>A list of Principals;</w:t>
      </w:r>
    </w:p>
    <w:bookmarkEnd w:id="251"/>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the CRR Account Holder application) including </w:t>
      </w:r>
      <w:del w:id="252" w:author="ERCOT" w:date="2023-09-13T13:53:00Z">
        <w:r w:rsidRPr="0090145D" w:rsidDel="0090145D">
          <w:rPr>
            <w:szCs w:val="20"/>
          </w:rPr>
          <w:delText xml:space="preserve">the addresses (if different), </w:delText>
        </w:r>
      </w:del>
      <w:r w:rsidRPr="0090145D">
        <w:rPr>
          <w:szCs w:val="20"/>
        </w:rPr>
        <w:t xml:space="preserve">telephone and </w:t>
      </w:r>
      <w:del w:id="253"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54" w:author="ERCOT" w:date="2023-09-19T11:10:00Z">
        <w:r w:rsidDel="00054F18">
          <w:rPr>
            <w:b/>
            <w:bCs/>
          </w:rPr>
          <w:delText>February 1, 2022</w:delText>
        </w:r>
      </w:del>
      <w:ins w:id="255"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36"/>
          <w:footerReference w:type="even" r:id="rId37"/>
          <w:footerReference w:type="default" r:id="rId38"/>
          <w:headerReference w:type="first" r:id="rId39"/>
          <w:footerReference w:type="first" r:id="rId40"/>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11A41316"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41"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D97A9B">
        <w:t xml:space="preserve">ERCOT must also receive a background check fee in the amount of $350 per Principal via EFT (wire or ACH) and </w:t>
      </w:r>
      <w:r w:rsidR="00EE6B73">
        <w:t>A</w:t>
      </w:r>
      <w:r w:rsidR="00D97A9B">
        <w:t xml:space="preserve">pplicant’s Principals must each complete a background check.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AB7C74">
        <w:rPr>
          <w:b/>
          <w:bCs/>
        </w:rPr>
      </w:r>
      <w:r w:rsidR="00AB7C74">
        <w:rPr>
          <w:b/>
          <w:bCs/>
        </w:rPr>
        <w:fldChar w:fldCharType="separate"/>
      </w:r>
      <w:r w:rsidRPr="00BA4C1D">
        <w:rPr>
          <w:b/>
          <w:bCs/>
        </w:rPr>
        <w:fldChar w:fldCharType="end"/>
      </w:r>
      <w:r w:rsidRPr="00BA4C1D">
        <w:rPr>
          <w:b/>
          <w:bCs/>
        </w:rPr>
        <w:t xml:space="preserve"> Check if entity is a Non-Opt In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BA6C0D6" w14:textId="77777777" w:rsidTr="004C43A3">
        <w:tc>
          <w:tcPr>
            <w:tcW w:w="1523" w:type="dxa"/>
            <w:gridSpan w:val="3"/>
          </w:tcPr>
          <w:p w14:paraId="7EAF0874" w14:textId="77777777" w:rsidR="006E6D26" w:rsidRPr="00BA4C1D" w:rsidRDefault="006E6D26" w:rsidP="009F7EF7">
            <w:pPr>
              <w:jc w:val="both"/>
              <w:rPr>
                <w:b/>
                <w:bCs/>
              </w:rPr>
            </w:pPr>
            <w:r w:rsidRPr="00BA4C1D">
              <w:rPr>
                <w:b/>
                <w:bCs/>
              </w:rPr>
              <w:t>Name:</w:t>
            </w:r>
          </w:p>
        </w:tc>
        <w:tc>
          <w:tcPr>
            <w:tcW w:w="3468" w:type="dxa"/>
            <w:gridSpan w:val="4"/>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
          <w:p w14:paraId="1CE5C7AC" w14:textId="5C6549A0" w:rsidR="006E6D26" w:rsidRPr="00BA4C1D" w:rsidRDefault="006E6D26" w:rsidP="009F7EF7">
            <w:pPr>
              <w:jc w:val="both"/>
              <w:rPr>
                <w:b/>
                <w:bCs/>
              </w:rPr>
            </w:pPr>
            <w:del w:id="258" w:author="ERCOT" w:date="2023-09-14T10:20:00Z">
              <w:r w:rsidRPr="00BA4C1D" w:rsidDel="006E6D26">
                <w:rPr>
                  <w:b/>
                  <w:bCs/>
                </w:rPr>
                <w:delText>Title:</w:delText>
              </w:r>
            </w:del>
          </w:p>
        </w:tc>
        <w:tc>
          <w:tcPr>
            <w:tcW w:w="3497" w:type="dxa"/>
            <w:gridSpan w:val="3"/>
          </w:tcPr>
          <w:p w14:paraId="3629C63C" w14:textId="57BBD849" w:rsidR="006E6D26" w:rsidRPr="00BA4C1D" w:rsidRDefault="006E6D26" w:rsidP="009F7EF7">
            <w:pPr>
              <w:jc w:val="both"/>
              <w:rPr>
                <w:b/>
                <w:bCs/>
              </w:rPr>
            </w:pPr>
            <w:del w:id="259"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4C43A3">
        <w:trPr>
          <w:del w:id="260" w:author="ERCOT" w:date="2023-09-22T11:47:00Z"/>
        </w:trPr>
        <w:tc>
          <w:tcPr>
            <w:tcW w:w="1376" w:type="dxa"/>
            <w:gridSpan w:val="2"/>
          </w:tcPr>
          <w:p w14:paraId="4740D82A" w14:textId="504666F0" w:rsidR="006E6D26" w:rsidRPr="00BA4C1D" w:rsidDel="00130306" w:rsidRDefault="006E6D26" w:rsidP="009F7EF7">
            <w:pPr>
              <w:jc w:val="both"/>
              <w:rPr>
                <w:del w:id="261" w:author="ERCOT" w:date="2023-09-22T11:47:00Z"/>
                <w:b/>
                <w:bCs/>
              </w:rPr>
            </w:pPr>
            <w:del w:id="262" w:author="ERCOT" w:date="2023-09-22T11:47:00Z">
              <w:r w:rsidRPr="00BA4C1D" w:rsidDel="00130306">
                <w:rPr>
                  <w:b/>
                  <w:bCs/>
                </w:rPr>
                <w:delText>Address:</w:delText>
              </w:r>
            </w:del>
          </w:p>
        </w:tc>
        <w:tc>
          <w:tcPr>
            <w:tcW w:w="7974" w:type="dxa"/>
            <w:gridSpan w:val="9"/>
          </w:tcPr>
          <w:p w14:paraId="1DB19801" w14:textId="6D4F2CBF" w:rsidR="006E6D26" w:rsidRPr="00BA4C1D" w:rsidDel="00130306" w:rsidRDefault="006E6D26" w:rsidP="009F7EF7">
            <w:pPr>
              <w:jc w:val="both"/>
              <w:rPr>
                <w:del w:id="263" w:author="ERCOT" w:date="2023-09-22T11:47:00Z"/>
                <w:b/>
                <w:bCs/>
              </w:rPr>
            </w:pPr>
            <w:del w:id="264"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4C43A3">
        <w:trPr>
          <w:del w:id="265" w:author="ERCOT" w:date="2023-09-22T11:47:00Z"/>
        </w:trPr>
        <w:tc>
          <w:tcPr>
            <w:tcW w:w="1025" w:type="dxa"/>
          </w:tcPr>
          <w:p w14:paraId="2F3739F0" w14:textId="06962253" w:rsidR="006E6D26" w:rsidRPr="00BA4C1D" w:rsidDel="00130306" w:rsidRDefault="006E6D26" w:rsidP="009F7EF7">
            <w:pPr>
              <w:jc w:val="both"/>
              <w:rPr>
                <w:del w:id="266" w:author="ERCOT" w:date="2023-09-22T11:47:00Z"/>
                <w:b/>
                <w:bCs/>
              </w:rPr>
            </w:pPr>
            <w:del w:id="267" w:author="ERCOT" w:date="2023-09-22T11:47:00Z">
              <w:r w:rsidRPr="00BA4C1D" w:rsidDel="00130306">
                <w:rPr>
                  <w:b/>
                  <w:bCs/>
                </w:rPr>
                <w:delText>City:</w:delText>
              </w:r>
            </w:del>
          </w:p>
        </w:tc>
        <w:tc>
          <w:tcPr>
            <w:tcW w:w="2384" w:type="dxa"/>
            <w:gridSpan w:val="4"/>
          </w:tcPr>
          <w:p w14:paraId="74B6874C" w14:textId="0AB86C3D" w:rsidR="006E6D26" w:rsidRPr="00BA4C1D" w:rsidDel="00130306" w:rsidRDefault="006E6D26" w:rsidP="009F7EF7">
            <w:pPr>
              <w:jc w:val="both"/>
              <w:rPr>
                <w:del w:id="268" w:author="ERCOT" w:date="2023-09-22T11:47:00Z"/>
                <w:b/>
                <w:bCs/>
              </w:rPr>
            </w:pPr>
            <w:del w:id="269"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19716A05" w14:textId="5867304A" w:rsidR="006E6D26" w:rsidRPr="00BA4C1D" w:rsidDel="00130306" w:rsidRDefault="006E6D26" w:rsidP="009F7EF7">
            <w:pPr>
              <w:jc w:val="both"/>
              <w:rPr>
                <w:del w:id="270" w:author="ERCOT" w:date="2023-09-22T11:47:00Z"/>
                <w:b/>
                <w:bCs/>
              </w:rPr>
            </w:pPr>
            <w:del w:id="271" w:author="ERCOT" w:date="2023-09-22T11:47:00Z">
              <w:r w:rsidRPr="00BA4C1D" w:rsidDel="00130306">
                <w:rPr>
                  <w:b/>
                  <w:bCs/>
                </w:rPr>
                <w:delText>State:</w:delText>
              </w:r>
            </w:del>
          </w:p>
        </w:tc>
        <w:tc>
          <w:tcPr>
            <w:tcW w:w="2069" w:type="dxa"/>
            <w:gridSpan w:val="3"/>
          </w:tcPr>
          <w:p w14:paraId="2EFCFB96" w14:textId="104A42DF" w:rsidR="006E6D26" w:rsidRPr="00BA4C1D" w:rsidDel="00130306" w:rsidRDefault="006E6D26" w:rsidP="009F7EF7">
            <w:pPr>
              <w:jc w:val="both"/>
              <w:rPr>
                <w:del w:id="272" w:author="ERCOT" w:date="2023-09-22T11:47:00Z"/>
                <w:b/>
                <w:bCs/>
              </w:rPr>
            </w:pPr>
            <w:del w:id="27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3A4C850E" w14:textId="30FCE6D2" w:rsidR="006E6D26" w:rsidRPr="00BA4C1D" w:rsidDel="00130306" w:rsidRDefault="006E6D26" w:rsidP="009F7EF7">
            <w:pPr>
              <w:jc w:val="both"/>
              <w:rPr>
                <w:del w:id="274" w:author="ERCOT" w:date="2023-09-22T11:47:00Z"/>
                <w:b/>
                <w:bCs/>
              </w:rPr>
            </w:pPr>
            <w:del w:id="275" w:author="ERCOT" w:date="2023-09-22T11:47:00Z">
              <w:r w:rsidRPr="00BA4C1D" w:rsidDel="00130306">
                <w:rPr>
                  <w:b/>
                  <w:bCs/>
                </w:rPr>
                <w:delText>Zip:</w:delText>
              </w:r>
            </w:del>
          </w:p>
        </w:tc>
        <w:tc>
          <w:tcPr>
            <w:tcW w:w="2206" w:type="dxa"/>
          </w:tcPr>
          <w:p w14:paraId="24994294" w14:textId="7318EA7F" w:rsidR="006E6D26" w:rsidRPr="00BA4C1D" w:rsidDel="00130306" w:rsidRDefault="006E6D26" w:rsidP="009F7EF7">
            <w:pPr>
              <w:jc w:val="both"/>
              <w:rPr>
                <w:del w:id="276" w:author="ERCOT" w:date="2023-09-22T11:47:00Z"/>
                <w:b/>
                <w:bCs/>
              </w:rPr>
            </w:pPr>
            <w:del w:id="277"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4C43A3">
        <w:tc>
          <w:tcPr>
            <w:tcW w:w="1376" w:type="dxa"/>
            <w:gridSpan w:val="2"/>
          </w:tcPr>
          <w:p w14:paraId="473068EC" w14:textId="77777777" w:rsidR="006E6D26" w:rsidRPr="00BA4C1D" w:rsidRDefault="006E6D26" w:rsidP="009F7EF7">
            <w:pPr>
              <w:jc w:val="both"/>
              <w:rPr>
                <w:b/>
                <w:bCs/>
              </w:rPr>
            </w:pPr>
            <w:r w:rsidRPr="00BA4C1D">
              <w:rPr>
                <w:b/>
                <w:bCs/>
              </w:rPr>
              <w:t>Telephone:</w:t>
            </w:r>
          </w:p>
        </w:tc>
        <w:tc>
          <w:tcPr>
            <w:tcW w:w="2907" w:type="dxa"/>
            <w:gridSpan w:val="4"/>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099F98B" w14:textId="4BB5321C" w:rsidR="006E6D26" w:rsidRPr="00BA4C1D" w:rsidRDefault="006E6D26" w:rsidP="009F7EF7">
            <w:pPr>
              <w:jc w:val="both"/>
              <w:rPr>
                <w:b/>
                <w:bCs/>
              </w:rPr>
            </w:pPr>
            <w:del w:id="278" w:author="ERCOT" w:date="2023-09-14T10:20:00Z">
              <w:r w:rsidRPr="00BA4C1D" w:rsidDel="006E6D26">
                <w:rPr>
                  <w:b/>
                  <w:bCs/>
                </w:rPr>
                <w:delText>Fax:</w:delText>
              </w:r>
            </w:del>
          </w:p>
        </w:tc>
        <w:tc>
          <w:tcPr>
            <w:tcW w:w="4359" w:type="dxa"/>
            <w:gridSpan w:val="4"/>
          </w:tcPr>
          <w:p w14:paraId="0E072F1A" w14:textId="5A09F97E" w:rsidR="006E6D26" w:rsidRPr="00BA4C1D" w:rsidRDefault="006E6D26" w:rsidP="009F7EF7">
            <w:pPr>
              <w:jc w:val="both"/>
              <w:rPr>
                <w:b/>
                <w:bCs/>
              </w:rPr>
            </w:pPr>
            <w:del w:id="279"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4C43A3">
        <w:tc>
          <w:tcPr>
            <w:tcW w:w="1796" w:type="dxa"/>
            <w:gridSpan w:val="4"/>
          </w:tcPr>
          <w:p w14:paraId="4ADEBA3B" w14:textId="77777777" w:rsidR="006E6D26" w:rsidRPr="00BA4C1D" w:rsidRDefault="006E6D26" w:rsidP="009F7EF7">
            <w:pPr>
              <w:jc w:val="both"/>
              <w:rPr>
                <w:b/>
                <w:bCs/>
              </w:rPr>
            </w:pPr>
            <w:r w:rsidRPr="00BA4C1D">
              <w:rPr>
                <w:b/>
                <w:bCs/>
              </w:rPr>
              <w:t>Email Address:</w:t>
            </w:r>
          </w:p>
        </w:tc>
        <w:tc>
          <w:tcPr>
            <w:tcW w:w="7554" w:type="dxa"/>
            <w:gridSpan w:val="7"/>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63A90113" w14:textId="77777777" w:rsidTr="004C43A3">
        <w:tc>
          <w:tcPr>
            <w:tcW w:w="1523" w:type="dxa"/>
            <w:gridSpan w:val="3"/>
          </w:tcPr>
          <w:p w14:paraId="36A333E5" w14:textId="77777777" w:rsidR="006E6D26" w:rsidRPr="00BA4C1D" w:rsidRDefault="006E6D26" w:rsidP="009F7EF7">
            <w:pPr>
              <w:jc w:val="both"/>
              <w:rPr>
                <w:b/>
                <w:bCs/>
              </w:rPr>
            </w:pPr>
            <w:r w:rsidRPr="00BA4C1D">
              <w:rPr>
                <w:b/>
                <w:bCs/>
              </w:rPr>
              <w:t>Name:</w:t>
            </w:r>
          </w:p>
        </w:tc>
        <w:tc>
          <w:tcPr>
            <w:tcW w:w="3468" w:type="dxa"/>
            <w:gridSpan w:val="4"/>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A377BC4" w14:textId="3482B8B6" w:rsidR="006E6D26" w:rsidRPr="00BA4C1D" w:rsidRDefault="006E6D26" w:rsidP="009F7EF7">
            <w:pPr>
              <w:jc w:val="both"/>
              <w:rPr>
                <w:b/>
                <w:bCs/>
              </w:rPr>
            </w:pPr>
            <w:del w:id="280" w:author="ERCOT" w:date="2023-09-14T10:20:00Z">
              <w:r w:rsidRPr="00BA4C1D" w:rsidDel="006E6D26">
                <w:rPr>
                  <w:b/>
                  <w:bCs/>
                </w:rPr>
                <w:delText>Title:</w:delText>
              </w:r>
            </w:del>
          </w:p>
        </w:tc>
        <w:tc>
          <w:tcPr>
            <w:tcW w:w="3497" w:type="dxa"/>
            <w:gridSpan w:val="3"/>
          </w:tcPr>
          <w:p w14:paraId="6D940C4E" w14:textId="1E3363A7" w:rsidR="006E6D26" w:rsidRPr="00BA4C1D" w:rsidRDefault="006E6D26" w:rsidP="009F7EF7">
            <w:pPr>
              <w:jc w:val="both"/>
              <w:rPr>
                <w:b/>
                <w:bCs/>
              </w:rPr>
            </w:pPr>
            <w:del w:id="28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4C43A3">
        <w:trPr>
          <w:del w:id="282" w:author="ERCOT" w:date="2023-09-22T11:47:00Z"/>
        </w:trPr>
        <w:tc>
          <w:tcPr>
            <w:tcW w:w="1376" w:type="dxa"/>
            <w:gridSpan w:val="2"/>
          </w:tcPr>
          <w:p w14:paraId="659B0FBD" w14:textId="5C1460CB" w:rsidR="006E6D26" w:rsidRPr="00BA4C1D" w:rsidDel="00130306" w:rsidRDefault="006E6D26" w:rsidP="009F7EF7">
            <w:pPr>
              <w:jc w:val="both"/>
              <w:rPr>
                <w:del w:id="283" w:author="ERCOT" w:date="2023-09-22T11:47:00Z"/>
                <w:b/>
                <w:bCs/>
              </w:rPr>
            </w:pPr>
            <w:del w:id="284" w:author="ERCOT" w:date="2023-09-22T11:47:00Z">
              <w:r w:rsidRPr="00BA4C1D" w:rsidDel="00130306">
                <w:rPr>
                  <w:b/>
                  <w:bCs/>
                </w:rPr>
                <w:delText>Address:</w:delText>
              </w:r>
            </w:del>
          </w:p>
        </w:tc>
        <w:tc>
          <w:tcPr>
            <w:tcW w:w="7974" w:type="dxa"/>
            <w:gridSpan w:val="9"/>
          </w:tcPr>
          <w:p w14:paraId="08B7BDB3" w14:textId="6A30E7B4" w:rsidR="006E6D26" w:rsidRPr="00BA4C1D" w:rsidDel="00130306" w:rsidRDefault="006E6D26" w:rsidP="009F7EF7">
            <w:pPr>
              <w:jc w:val="both"/>
              <w:rPr>
                <w:del w:id="285" w:author="ERCOT" w:date="2023-09-22T11:47:00Z"/>
                <w:b/>
                <w:bCs/>
              </w:rPr>
            </w:pPr>
            <w:del w:id="286"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4C43A3">
        <w:trPr>
          <w:del w:id="287" w:author="ERCOT" w:date="2023-09-22T11:47:00Z"/>
        </w:trPr>
        <w:tc>
          <w:tcPr>
            <w:tcW w:w="1025" w:type="dxa"/>
          </w:tcPr>
          <w:p w14:paraId="581AFA4F" w14:textId="2FEF8BF6" w:rsidR="006E6D26" w:rsidRPr="00BA4C1D" w:rsidDel="00130306" w:rsidRDefault="006E6D26" w:rsidP="009F7EF7">
            <w:pPr>
              <w:jc w:val="both"/>
              <w:rPr>
                <w:del w:id="288" w:author="ERCOT" w:date="2023-09-22T11:47:00Z"/>
                <w:b/>
                <w:bCs/>
              </w:rPr>
            </w:pPr>
            <w:del w:id="289" w:author="ERCOT" w:date="2023-09-22T11:47:00Z">
              <w:r w:rsidRPr="00BA4C1D" w:rsidDel="00130306">
                <w:rPr>
                  <w:b/>
                  <w:bCs/>
                </w:rPr>
                <w:delText>City:</w:delText>
              </w:r>
            </w:del>
          </w:p>
        </w:tc>
        <w:tc>
          <w:tcPr>
            <w:tcW w:w="2384" w:type="dxa"/>
            <w:gridSpan w:val="4"/>
          </w:tcPr>
          <w:p w14:paraId="0A157441" w14:textId="7419A845" w:rsidR="006E6D26" w:rsidDel="00354143" w:rsidRDefault="006E6D26" w:rsidP="009F7EF7">
            <w:pPr>
              <w:jc w:val="both"/>
              <w:rPr>
                <w:del w:id="290" w:author="ERCOT" w:date="2023-09-22T11:47:00Z"/>
              </w:rPr>
            </w:pPr>
            <w:del w:id="291"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p w14:paraId="3F7F69F8" w14:textId="77777777" w:rsidR="00354143" w:rsidRDefault="00354143" w:rsidP="007939BD"/>
          <w:p w14:paraId="1E019AD1" w14:textId="50D6120D" w:rsidR="007939BD" w:rsidRPr="007939BD" w:rsidRDefault="007939BD" w:rsidP="007939BD"/>
        </w:tc>
        <w:tc>
          <w:tcPr>
            <w:tcW w:w="874" w:type="dxa"/>
          </w:tcPr>
          <w:p w14:paraId="3E9D0FE7" w14:textId="5C6E2818" w:rsidR="006E6D26" w:rsidRPr="00BA4C1D" w:rsidDel="00130306" w:rsidRDefault="006E6D26" w:rsidP="009F7EF7">
            <w:pPr>
              <w:jc w:val="both"/>
              <w:rPr>
                <w:del w:id="292" w:author="ERCOT" w:date="2023-09-22T11:47:00Z"/>
                <w:b/>
                <w:bCs/>
              </w:rPr>
            </w:pPr>
            <w:del w:id="293" w:author="ERCOT" w:date="2023-09-22T11:47:00Z">
              <w:r w:rsidRPr="00BA4C1D" w:rsidDel="00130306">
                <w:rPr>
                  <w:b/>
                  <w:bCs/>
                </w:rPr>
                <w:lastRenderedPageBreak/>
                <w:delText>State:</w:delText>
              </w:r>
            </w:del>
          </w:p>
        </w:tc>
        <w:tc>
          <w:tcPr>
            <w:tcW w:w="2069" w:type="dxa"/>
            <w:gridSpan w:val="3"/>
          </w:tcPr>
          <w:p w14:paraId="2A77F1CD" w14:textId="402FDDB5" w:rsidR="006E6D26" w:rsidRPr="00BA4C1D" w:rsidDel="00130306" w:rsidRDefault="006E6D26" w:rsidP="009F7EF7">
            <w:pPr>
              <w:jc w:val="both"/>
              <w:rPr>
                <w:del w:id="294" w:author="ERCOT" w:date="2023-09-22T11:47:00Z"/>
                <w:b/>
                <w:bCs/>
              </w:rPr>
            </w:pPr>
            <w:del w:id="295"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
          <w:p w14:paraId="568419FE" w14:textId="0320B824" w:rsidR="006E6D26" w:rsidRPr="00BA4C1D" w:rsidDel="00130306" w:rsidRDefault="006E6D26" w:rsidP="009F7EF7">
            <w:pPr>
              <w:jc w:val="both"/>
              <w:rPr>
                <w:del w:id="296" w:author="ERCOT" w:date="2023-09-22T11:47:00Z"/>
                <w:b/>
                <w:bCs/>
              </w:rPr>
            </w:pPr>
            <w:del w:id="297" w:author="ERCOT" w:date="2023-09-22T11:47:00Z">
              <w:r w:rsidRPr="00BA4C1D" w:rsidDel="00130306">
                <w:rPr>
                  <w:b/>
                  <w:bCs/>
                </w:rPr>
                <w:delText>Zip:</w:delText>
              </w:r>
            </w:del>
          </w:p>
        </w:tc>
        <w:tc>
          <w:tcPr>
            <w:tcW w:w="2206" w:type="dxa"/>
          </w:tcPr>
          <w:p w14:paraId="24E5FAEB" w14:textId="616DDCEE" w:rsidR="006E6D26" w:rsidRPr="00BA4C1D" w:rsidDel="00130306" w:rsidRDefault="006E6D26" w:rsidP="009F7EF7">
            <w:pPr>
              <w:jc w:val="both"/>
              <w:rPr>
                <w:del w:id="298" w:author="ERCOT" w:date="2023-09-22T11:47:00Z"/>
                <w:b/>
                <w:bCs/>
              </w:rPr>
            </w:pPr>
            <w:del w:id="299"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4C43A3">
        <w:tc>
          <w:tcPr>
            <w:tcW w:w="1376" w:type="dxa"/>
            <w:gridSpan w:val="2"/>
          </w:tcPr>
          <w:p w14:paraId="63FE19C4" w14:textId="77777777" w:rsidR="006E6D26" w:rsidRPr="00BA4C1D" w:rsidRDefault="006E6D26" w:rsidP="009F7EF7">
            <w:pPr>
              <w:jc w:val="both"/>
              <w:rPr>
                <w:b/>
                <w:bCs/>
              </w:rPr>
            </w:pPr>
            <w:r w:rsidRPr="00BA4C1D">
              <w:rPr>
                <w:b/>
                <w:bCs/>
              </w:rPr>
              <w:t>Telephone:</w:t>
            </w:r>
          </w:p>
        </w:tc>
        <w:tc>
          <w:tcPr>
            <w:tcW w:w="2907" w:type="dxa"/>
            <w:gridSpan w:val="4"/>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0AF23B7" w14:textId="0D3464ED" w:rsidR="006E6D26" w:rsidRPr="00BA4C1D" w:rsidRDefault="006E6D26" w:rsidP="009F7EF7">
            <w:pPr>
              <w:jc w:val="both"/>
              <w:rPr>
                <w:b/>
                <w:bCs/>
              </w:rPr>
            </w:pPr>
            <w:del w:id="300" w:author="ERCOT" w:date="2023-09-14T10:20:00Z">
              <w:r w:rsidRPr="00BA4C1D" w:rsidDel="006E6D26">
                <w:rPr>
                  <w:b/>
                  <w:bCs/>
                </w:rPr>
                <w:delText>Fax:</w:delText>
              </w:r>
            </w:del>
          </w:p>
        </w:tc>
        <w:tc>
          <w:tcPr>
            <w:tcW w:w="4359" w:type="dxa"/>
            <w:gridSpan w:val="4"/>
          </w:tcPr>
          <w:p w14:paraId="59F9CC17" w14:textId="1A92CFA3" w:rsidR="006E6D26" w:rsidRPr="00BA4C1D" w:rsidRDefault="006E6D26" w:rsidP="009F7EF7">
            <w:pPr>
              <w:jc w:val="both"/>
              <w:rPr>
                <w:b/>
                <w:bCs/>
              </w:rPr>
            </w:pPr>
            <w:del w:id="30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4C43A3">
        <w:tc>
          <w:tcPr>
            <w:tcW w:w="1796" w:type="dxa"/>
            <w:gridSpan w:val="4"/>
          </w:tcPr>
          <w:p w14:paraId="229A458F" w14:textId="77777777" w:rsidR="006E6D26" w:rsidRPr="00BA4C1D" w:rsidRDefault="006E6D26" w:rsidP="009F7EF7">
            <w:pPr>
              <w:jc w:val="both"/>
              <w:rPr>
                <w:b/>
                <w:bCs/>
              </w:rPr>
            </w:pPr>
            <w:r w:rsidRPr="00BA4C1D">
              <w:rPr>
                <w:b/>
                <w:bCs/>
              </w:rPr>
              <w:t>Email Address:</w:t>
            </w:r>
          </w:p>
        </w:tc>
        <w:tc>
          <w:tcPr>
            <w:tcW w:w="7554" w:type="dxa"/>
            <w:gridSpan w:val="7"/>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0D964C51" w14:textId="77777777" w:rsidTr="004C43A3">
        <w:tc>
          <w:tcPr>
            <w:tcW w:w="1523" w:type="dxa"/>
            <w:gridSpan w:val="3"/>
          </w:tcPr>
          <w:p w14:paraId="5759693D" w14:textId="77777777" w:rsidR="006E6D26" w:rsidRPr="00BA4C1D" w:rsidRDefault="006E6D26" w:rsidP="009F7EF7">
            <w:pPr>
              <w:jc w:val="both"/>
              <w:rPr>
                <w:b/>
                <w:bCs/>
              </w:rPr>
            </w:pPr>
            <w:r w:rsidRPr="00BA4C1D">
              <w:rPr>
                <w:b/>
                <w:bCs/>
              </w:rPr>
              <w:t>Name:</w:t>
            </w:r>
          </w:p>
        </w:tc>
        <w:tc>
          <w:tcPr>
            <w:tcW w:w="3468" w:type="dxa"/>
            <w:gridSpan w:val="4"/>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24A70A77" w14:textId="65C0F4CB" w:rsidR="006E6D26" w:rsidRPr="00BA4C1D" w:rsidRDefault="006E6D26" w:rsidP="009F7EF7">
            <w:pPr>
              <w:jc w:val="both"/>
              <w:rPr>
                <w:b/>
                <w:bCs/>
              </w:rPr>
            </w:pPr>
            <w:del w:id="302" w:author="ERCOT" w:date="2023-09-14T10:21:00Z">
              <w:r w:rsidRPr="00BA4C1D" w:rsidDel="006E6D26">
                <w:rPr>
                  <w:b/>
                  <w:bCs/>
                </w:rPr>
                <w:delText>Title:</w:delText>
              </w:r>
            </w:del>
          </w:p>
        </w:tc>
        <w:tc>
          <w:tcPr>
            <w:tcW w:w="3497" w:type="dxa"/>
            <w:gridSpan w:val="3"/>
          </w:tcPr>
          <w:p w14:paraId="37492ED4" w14:textId="558B8D84" w:rsidR="006E6D26" w:rsidRPr="00BA4C1D" w:rsidRDefault="006E6D26" w:rsidP="009F7EF7">
            <w:pPr>
              <w:jc w:val="both"/>
              <w:rPr>
                <w:b/>
                <w:bCs/>
              </w:rPr>
            </w:pPr>
            <w:del w:id="30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4C43A3">
        <w:trPr>
          <w:del w:id="304" w:author="ERCOT" w:date="2023-09-22T11:49:00Z"/>
        </w:trPr>
        <w:tc>
          <w:tcPr>
            <w:tcW w:w="1376" w:type="dxa"/>
            <w:gridSpan w:val="2"/>
          </w:tcPr>
          <w:p w14:paraId="59FA75F9" w14:textId="1BD28DFC" w:rsidR="006E6D26" w:rsidRPr="00BA4C1D" w:rsidDel="00130306" w:rsidRDefault="006E6D26" w:rsidP="009F7EF7">
            <w:pPr>
              <w:jc w:val="both"/>
              <w:rPr>
                <w:del w:id="305" w:author="ERCOT" w:date="2023-09-22T11:49:00Z"/>
                <w:b/>
                <w:bCs/>
              </w:rPr>
            </w:pPr>
            <w:del w:id="306" w:author="ERCOT" w:date="2023-09-22T11:49:00Z">
              <w:r w:rsidRPr="00BA4C1D" w:rsidDel="00130306">
                <w:rPr>
                  <w:b/>
                  <w:bCs/>
                </w:rPr>
                <w:delText>Address:</w:delText>
              </w:r>
            </w:del>
          </w:p>
        </w:tc>
        <w:tc>
          <w:tcPr>
            <w:tcW w:w="7974" w:type="dxa"/>
            <w:gridSpan w:val="9"/>
          </w:tcPr>
          <w:p w14:paraId="788CB449" w14:textId="00FA17A6" w:rsidR="006E6D26" w:rsidRPr="00BA4C1D" w:rsidDel="00130306" w:rsidRDefault="006E6D26" w:rsidP="009F7EF7">
            <w:pPr>
              <w:jc w:val="both"/>
              <w:rPr>
                <w:del w:id="307" w:author="ERCOT" w:date="2023-09-22T11:49:00Z"/>
                <w:b/>
                <w:bCs/>
              </w:rPr>
            </w:pPr>
            <w:del w:id="30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4C43A3">
        <w:trPr>
          <w:del w:id="309" w:author="ERCOT" w:date="2023-09-22T11:49:00Z"/>
        </w:trPr>
        <w:tc>
          <w:tcPr>
            <w:tcW w:w="1025" w:type="dxa"/>
          </w:tcPr>
          <w:p w14:paraId="5173CA93" w14:textId="7E13A706" w:rsidR="006E6D26" w:rsidRPr="00BA4C1D" w:rsidDel="00130306" w:rsidRDefault="006E6D26" w:rsidP="009F7EF7">
            <w:pPr>
              <w:jc w:val="both"/>
              <w:rPr>
                <w:del w:id="310" w:author="ERCOT" w:date="2023-09-22T11:49:00Z"/>
                <w:b/>
                <w:bCs/>
              </w:rPr>
            </w:pPr>
            <w:del w:id="311" w:author="ERCOT" w:date="2023-09-22T11:49:00Z">
              <w:r w:rsidRPr="00BA4C1D" w:rsidDel="00130306">
                <w:rPr>
                  <w:b/>
                  <w:bCs/>
                </w:rPr>
                <w:delText>City:</w:delText>
              </w:r>
            </w:del>
          </w:p>
        </w:tc>
        <w:tc>
          <w:tcPr>
            <w:tcW w:w="2384" w:type="dxa"/>
            <w:gridSpan w:val="4"/>
          </w:tcPr>
          <w:p w14:paraId="622F4C28" w14:textId="2FFD27B0" w:rsidR="006E6D26" w:rsidRPr="00BA4C1D" w:rsidDel="00130306" w:rsidRDefault="006E6D26" w:rsidP="009F7EF7">
            <w:pPr>
              <w:jc w:val="both"/>
              <w:rPr>
                <w:del w:id="312" w:author="ERCOT" w:date="2023-09-22T11:49:00Z"/>
                <w:b/>
                <w:bCs/>
              </w:rPr>
            </w:pPr>
            <w:del w:id="313"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4B8983CE" w14:textId="72AC2ECC" w:rsidR="006E6D26" w:rsidRPr="00BA4C1D" w:rsidDel="00130306" w:rsidRDefault="006E6D26" w:rsidP="009F7EF7">
            <w:pPr>
              <w:jc w:val="both"/>
              <w:rPr>
                <w:del w:id="314" w:author="ERCOT" w:date="2023-09-22T11:49:00Z"/>
                <w:b/>
                <w:bCs/>
              </w:rPr>
            </w:pPr>
            <w:del w:id="315" w:author="ERCOT" w:date="2023-09-22T11:49:00Z">
              <w:r w:rsidRPr="00BA4C1D" w:rsidDel="00130306">
                <w:rPr>
                  <w:b/>
                  <w:bCs/>
                </w:rPr>
                <w:delText>State:</w:delText>
              </w:r>
            </w:del>
          </w:p>
        </w:tc>
        <w:tc>
          <w:tcPr>
            <w:tcW w:w="2069" w:type="dxa"/>
            <w:gridSpan w:val="3"/>
          </w:tcPr>
          <w:p w14:paraId="7592578A" w14:textId="2A406F1E" w:rsidR="006E6D26" w:rsidRPr="00BA4C1D" w:rsidDel="00130306" w:rsidRDefault="006E6D26" w:rsidP="009F7EF7">
            <w:pPr>
              <w:jc w:val="both"/>
              <w:rPr>
                <w:del w:id="316" w:author="ERCOT" w:date="2023-09-22T11:49:00Z"/>
                <w:b/>
                <w:bCs/>
              </w:rPr>
            </w:pPr>
            <w:del w:id="317"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0A3543F2" w14:textId="0F83EC34" w:rsidR="006E6D26" w:rsidRPr="00BA4C1D" w:rsidDel="00130306" w:rsidRDefault="006E6D26" w:rsidP="009F7EF7">
            <w:pPr>
              <w:jc w:val="both"/>
              <w:rPr>
                <w:del w:id="318" w:author="ERCOT" w:date="2023-09-22T11:49:00Z"/>
                <w:b/>
                <w:bCs/>
              </w:rPr>
            </w:pPr>
            <w:del w:id="319" w:author="ERCOT" w:date="2023-09-22T11:49:00Z">
              <w:r w:rsidRPr="00BA4C1D" w:rsidDel="00130306">
                <w:rPr>
                  <w:b/>
                  <w:bCs/>
                </w:rPr>
                <w:delText>Zip:</w:delText>
              </w:r>
            </w:del>
          </w:p>
        </w:tc>
        <w:tc>
          <w:tcPr>
            <w:tcW w:w="2206" w:type="dxa"/>
          </w:tcPr>
          <w:p w14:paraId="387C434D" w14:textId="561DF362" w:rsidR="006E6D26" w:rsidRPr="00BA4C1D" w:rsidDel="00130306" w:rsidRDefault="006E6D26" w:rsidP="009F7EF7">
            <w:pPr>
              <w:jc w:val="both"/>
              <w:rPr>
                <w:del w:id="320" w:author="ERCOT" w:date="2023-09-22T11:49:00Z"/>
                <w:b/>
                <w:bCs/>
              </w:rPr>
            </w:pPr>
            <w:del w:id="321"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4C43A3">
        <w:tc>
          <w:tcPr>
            <w:tcW w:w="1376" w:type="dxa"/>
            <w:gridSpan w:val="2"/>
          </w:tcPr>
          <w:p w14:paraId="2534B593" w14:textId="77777777" w:rsidR="006E6D26" w:rsidRPr="00BA4C1D" w:rsidRDefault="006E6D26" w:rsidP="009F7EF7">
            <w:pPr>
              <w:jc w:val="both"/>
              <w:rPr>
                <w:b/>
                <w:bCs/>
              </w:rPr>
            </w:pPr>
            <w:r w:rsidRPr="00BA4C1D">
              <w:rPr>
                <w:b/>
                <w:bCs/>
              </w:rPr>
              <w:t>Telephone:</w:t>
            </w:r>
          </w:p>
        </w:tc>
        <w:tc>
          <w:tcPr>
            <w:tcW w:w="2907" w:type="dxa"/>
            <w:gridSpan w:val="4"/>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ADE07BA" w14:textId="07D0A967" w:rsidR="006E6D26" w:rsidRPr="00BA4C1D" w:rsidRDefault="006E6D26" w:rsidP="009F7EF7">
            <w:pPr>
              <w:jc w:val="both"/>
              <w:rPr>
                <w:b/>
                <w:bCs/>
              </w:rPr>
            </w:pPr>
            <w:del w:id="322" w:author="ERCOT" w:date="2023-09-14T10:21:00Z">
              <w:r w:rsidRPr="00BA4C1D" w:rsidDel="006E6D26">
                <w:rPr>
                  <w:b/>
                  <w:bCs/>
                </w:rPr>
                <w:delText>Fax:</w:delText>
              </w:r>
            </w:del>
          </w:p>
        </w:tc>
        <w:tc>
          <w:tcPr>
            <w:tcW w:w="4359" w:type="dxa"/>
            <w:gridSpan w:val="4"/>
          </w:tcPr>
          <w:p w14:paraId="42DB4981" w14:textId="78FFC90B" w:rsidR="006E6D26" w:rsidRPr="00BA4C1D" w:rsidRDefault="006E6D26" w:rsidP="009F7EF7">
            <w:pPr>
              <w:jc w:val="both"/>
              <w:rPr>
                <w:b/>
                <w:bCs/>
              </w:rPr>
            </w:pPr>
            <w:del w:id="32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4C43A3">
        <w:tc>
          <w:tcPr>
            <w:tcW w:w="1796" w:type="dxa"/>
            <w:gridSpan w:val="4"/>
          </w:tcPr>
          <w:p w14:paraId="1789E8E2" w14:textId="77777777" w:rsidR="006E6D26" w:rsidRPr="00BA4C1D" w:rsidRDefault="006E6D26" w:rsidP="009F7EF7">
            <w:pPr>
              <w:jc w:val="both"/>
              <w:rPr>
                <w:b/>
                <w:bCs/>
              </w:rPr>
            </w:pPr>
            <w:r w:rsidRPr="00BA4C1D">
              <w:rPr>
                <w:b/>
                <w:bCs/>
              </w:rPr>
              <w:t>Email Address:</w:t>
            </w:r>
          </w:p>
        </w:tc>
        <w:tc>
          <w:tcPr>
            <w:tcW w:w="7554" w:type="dxa"/>
            <w:gridSpan w:val="7"/>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24"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2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26" w:author="ERCOT" w:date="2023-09-22T11:49:00Z"/>
        </w:trPr>
        <w:tc>
          <w:tcPr>
            <w:tcW w:w="1376" w:type="dxa"/>
            <w:gridSpan w:val="2"/>
          </w:tcPr>
          <w:p w14:paraId="653270E6" w14:textId="3BAF5F95" w:rsidR="006E6D26" w:rsidRPr="00BA4C1D" w:rsidDel="00130306" w:rsidRDefault="006E6D26" w:rsidP="009F7EF7">
            <w:pPr>
              <w:jc w:val="both"/>
              <w:rPr>
                <w:del w:id="327" w:author="ERCOT" w:date="2023-09-22T11:49:00Z"/>
                <w:b/>
                <w:bCs/>
              </w:rPr>
            </w:pPr>
            <w:del w:id="328"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29" w:author="ERCOT" w:date="2023-09-22T11:49:00Z"/>
                <w:b/>
                <w:bCs/>
              </w:rPr>
            </w:pPr>
            <w:del w:id="330"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31" w:author="ERCOT" w:date="2023-09-22T11:49:00Z"/>
        </w:trPr>
        <w:tc>
          <w:tcPr>
            <w:tcW w:w="1025" w:type="dxa"/>
          </w:tcPr>
          <w:p w14:paraId="1B7D96C1" w14:textId="6BDB6FFC" w:rsidR="006E6D26" w:rsidRPr="00BA4C1D" w:rsidDel="00130306" w:rsidRDefault="006E6D26" w:rsidP="009F7EF7">
            <w:pPr>
              <w:jc w:val="both"/>
              <w:rPr>
                <w:del w:id="332" w:author="ERCOT" w:date="2023-09-22T11:49:00Z"/>
                <w:b/>
                <w:bCs/>
              </w:rPr>
            </w:pPr>
            <w:del w:id="333"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34" w:author="ERCOT" w:date="2023-09-22T11:49:00Z"/>
                <w:b/>
                <w:bCs/>
              </w:rPr>
            </w:pPr>
            <w:del w:id="335"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36" w:author="ERCOT" w:date="2023-09-22T11:49:00Z"/>
                <w:b/>
                <w:bCs/>
              </w:rPr>
            </w:pPr>
            <w:del w:id="337"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38" w:author="ERCOT" w:date="2023-09-22T11:49:00Z"/>
                <w:b/>
                <w:bCs/>
              </w:rPr>
            </w:pPr>
            <w:del w:id="33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40" w:author="ERCOT" w:date="2023-09-22T11:49:00Z"/>
                <w:b/>
                <w:bCs/>
              </w:rPr>
            </w:pPr>
            <w:del w:id="341"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42" w:author="ERCOT" w:date="2023-09-22T11:49:00Z"/>
                <w:b/>
                <w:bCs/>
              </w:rPr>
            </w:pPr>
            <w:del w:id="343"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44"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4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6DBF2DC" w14:textId="77777777" w:rsidTr="004C43A3">
        <w:tc>
          <w:tcPr>
            <w:tcW w:w="1523" w:type="dxa"/>
            <w:gridSpan w:val="3"/>
          </w:tcPr>
          <w:p w14:paraId="7479D9FF" w14:textId="77777777" w:rsidR="006E6D26" w:rsidRPr="00BA4C1D" w:rsidRDefault="006E6D26" w:rsidP="009F7EF7">
            <w:pPr>
              <w:jc w:val="both"/>
              <w:rPr>
                <w:b/>
                <w:bCs/>
              </w:rPr>
            </w:pPr>
            <w:r w:rsidRPr="00BA4C1D">
              <w:rPr>
                <w:b/>
                <w:bCs/>
              </w:rPr>
              <w:t>Name:</w:t>
            </w:r>
          </w:p>
        </w:tc>
        <w:tc>
          <w:tcPr>
            <w:tcW w:w="3468" w:type="dxa"/>
            <w:gridSpan w:val="4"/>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34DAFA6" w14:textId="19A5CB3F" w:rsidR="006E6D26" w:rsidRPr="00BA4C1D" w:rsidRDefault="006E6D26" w:rsidP="009F7EF7">
            <w:pPr>
              <w:jc w:val="both"/>
              <w:rPr>
                <w:b/>
                <w:bCs/>
              </w:rPr>
            </w:pPr>
            <w:del w:id="346" w:author="ERCOT" w:date="2023-09-14T10:21:00Z">
              <w:r w:rsidRPr="00BA4C1D" w:rsidDel="006E6D26">
                <w:rPr>
                  <w:b/>
                  <w:bCs/>
                </w:rPr>
                <w:delText>Title:</w:delText>
              </w:r>
            </w:del>
          </w:p>
        </w:tc>
        <w:tc>
          <w:tcPr>
            <w:tcW w:w="3497" w:type="dxa"/>
            <w:gridSpan w:val="3"/>
          </w:tcPr>
          <w:p w14:paraId="36585C5B" w14:textId="5615B3F6" w:rsidR="006E6D26" w:rsidRPr="00BA4C1D" w:rsidRDefault="006E6D26" w:rsidP="009F7EF7">
            <w:pPr>
              <w:jc w:val="both"/>
              <w:rPr>
                <w:b/>
                <w:bCs/>
              </w:rPr>
            </w:pPr>
            <w:del w:id="34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4C43A3">
        <w:trPr>
          <w:del w:id="348" w:author="ERCOT" w:date="2023-09-22T11:50:00Z"/>
        </w:trPr>
        <w:tc>
          <w:tcPr>
            <w:tcW w:w="1376" w:type="dxa"/>
            <w:gridSpan w:val="2"/>
          </w:tcPr>
          <w:p w14:paraId="6F00E006" w14:textId="5B1ED412" w:rsidR="006E6D26" w:rsidRPr="00BA4C1D" w:rsidDel="00130306" w:rsidRDefault="006E6D26" w:rsidP="009F7EF7">
            <w:pPr>
              <w:jc w:val="both"/>
              <w:rPr>
                <w:del w:id="349" w:author="ERCOT" w:date="2023-09-22T11:50:00Z"/>
                <w:b/>
                <w:bCs/>
              </w:rPr>
            </w:pPr>
            <w:del w:id="350" w:author="ERCOT" w:date="2023-09-22T11:50:00Z">
              <w:r w:rsidRPr="00BA4C1D" w:rsidDel="00130306">
                <w:rPr>
                  <w:b/>
                  <w:bCs/>
                </w:rPr>
                <w:delText>Address:</w:delText>
              </w:r>
            </w:del>
          </w:p>
        </w:tc>
        <w:tc>
          <w:tcPr>
            <w:tcW w:w="7974" w:type="dxa"/>
            <w:gridSpan w:val="9"/>
          </w:tcPr>
          <w:p w14:paraId="0F9F3AFF" w14:textId="4E4298CA" w:rsidR="006E6D26" w:rsidRPr="00BA4C1D" w:rsidDel="00130306" w:rsidRDefault="006E6D26" w:rsidP="009F7EF7">
            <w:pPr>
              <w:jc w:val="both"/>
              <w:rPr>
                <w:del w:id="351" w:author="ERCOT" w:date="2023-09-22T11:50:00Z"/>
                <w:b/>
                <w:bCs/>
              </w:rPr>
            </w:pPr>
            <w:del w:id="352"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4C43A3">
        <w:trPr>
          <w:del w:id="353" w:author="ERCOT" w:date="2023-09-22T11:50:00Z"/>
        </w:trPr>
        <w:tc>
          <w:tcPr>
            <w:tcW w:w="1025" w:type="dxa"/>
          </w:tcPr>
          <w:p w14:paraId="242B2A50" w14:textId="44C99718" w:rsidR="006E6D26" w:rsidRPr="00BA4C1D" w:rsidDel="00130306" w:rsidRDefault="006E6D26" w:rsidP="009F7EF7">
            <w:pPr>
              <w:jc w:val="both"/>
              <w:rPr>
                <w:del w:id="354" w:author="ERCOT" w:date="2023-09-22T11:50:00Z"/>
                <w:b/>
                <w:bCs/>
              </w:rPr>
            </w:pPr>
            <w:del w:id="355" w:author="ERCOT" w:date="2023-09-22T11:50:00Z">
              <w:r w:rsidRPr="00BA4C1D" w:rsidDel="00130306">
                <w:rPr>
                  <w:b/>
                  <w:bCs/>
                </w:rPr>
                <w:delText>City:</w:delText>
              </w:r>
            </w:del>
          </w:p>
        </w:tc>
        <w:tc>
          <w:tcPr>
            <w:tcW w:w="2384" w:type="dxa"/>
            <w:gridSpan w:val="4"/>
          </w:tcPr>
          <w:p w14:paraId="2702F696" w14:textId="494B373A" w:rsidR="006E6D26" w:rsidRPr="00BA4C1D" w:rsidDel="00130306" w:rsidRDefault="006E6D26" w:rsidP="009F7EF7">
            <w:pPr>
              <w:jc w:val="both"/>
              <w:rPr>
                <w:del w:id="356" w:author="ERCOT" w:date="2023-09-22T11:50:00Z"/>
                <w:b/>
                <w:bCs/>
              </w:rPr>
            </w:pPr>
            <w:del w:id="357"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7BAA2D2" w14:textId="42785E2F" w:rsidR="006E6D26" w:rsidRPr="00BA4C1D" w:rsidDel="00130306" w:rsidRDefault="006E6D26" w:rsidP="009F7EF7">
            <w:pPr>
              <w:jc w:val="both"/>
              <w:rPr>
                <w:del w:id="358" w:author="ERCOT" w:date="2023-09-22T11:50:00Z"/>
                <w:b/>
                <w:bCs/>
              </w:rPr>
            </w:pPr>
            <w:del w:id="359" w:author="ERCOT" w:date="2023-09-22T11:50:00Z">
              <w:r w:rsidRPr="00BA4C1D" w:rsidDel="00130306">
                <w:rPr>
                  <w:b/>
                  <w:bCs/>
                </w:rPr>
                <w:delText>State:</w:delText>
              </w:r>
            </w:del>
          </w:p>
        </w:tc>
        <w:tc>
          <w:tcPr>
            <w:tcW w:w="2069" w:type="dxa"/>
            <w:gridSpan w:val="3"/>
          </w:tcPr>
          <w:p w14:paraId="0E053353" w14:textId="57A5A322" w:rsidR="006E6D26" w:rsidRPr="00BA4C1D" w:rsidDel="00130306" w:rsidRDefault="006E6D26" w:rsidP="009F7EF7">
            <w:pPr>
              <w:jc w:val="both"/>
              <w:rPr>
                <w:del w:id="360" w:author="ERCOT" w:date="2023-09-22T11:50:00Z"/>
                <w:b/>
                <w:bCs/>
              </w:rPr>
            </w:pPr>
            <w:del w:id="361"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788EB33E" w14:textId="52FD020E" w:rsidR="006E6D26" w:rsidRPr="00BA4C1D" w:rsidDel="00130306" w:rsidRDefault="006E6D26" w:rsidP="009F7EF7">
            <w:pPr>
              <w:jc w:val="both"/>
              <w:rPr>
                <w:del w:id="362" w:author="ERCOT" w:date="2023-09-22T11:50:00Z"/>
                <w:b/>
                <w:bCs/>
              </w:rPr>
            </w:pPr>
            <w:del w:id="363" w:author="ERCOT" w:date="2023-09-22T11:50:00Z">
              <w:r w:rsidRPr="00BA4C1D" w:rsidDel="00130306">
                <w:rPr>
                  <w:b/>
                  <w:bCs/>
                </w:rPr>
                <w:delText>Zip:</w:delText>
              </w:r>
            </w:del>
          </w:p>
        </w:tc>
        <w:tc>
          <w:tcPr>
            <w:tcW w:w="2206" w:type="dxa"/>
          </w:tcPr>
          <w:p w14:paraId="157F454A" w14:textId="193DDB5A" w:rsidR="006E6D26" w:rsidRPr="00BA4C1D" w:rsidDel="00130306" w:rsidRDefault="006E6D26" w:rsidP="009F7EF7">
            <w:pPr>
              <w:jc w:val="both"/>
              <w:rPr>
                <w:del w:id="364" w:author="ERCOT" w:date="2023-09-22T11:50:00Z"/>
                <w:b/>
                <w:bCs/>
              </w:rPr>
            </w:pPr>
            <w:del w:id="365"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4C43A3">
        <w:tc>
          <w:tcPr>
            <w:tcW w:w="1376" w:type="dxa"/>
            <w:gridSpan w:val="2"/>
          </w:tcPr>
          <w:p w14:paraId="50423FEF" w14:textId="77777777" w:rsidR="006E6D26" w:rsidRPr="00BA4C1D" w:rsidRDefault="006E6D26" w:rsidP="009F7EF7">
            <w:pPr>
              <w:jc w:val="both"/>
              <w:rPr>
                <w:b/>
                <w:bCs/>
              </w:rPr>
            </w:pPr>
            <w:r w:rsidRPr="00BA4C1D">
              <w:rPr>
                <w:b/>
                <w:bCs/>
              </w:rPr>
              <w:t>Telephone:</w:t>
            </w:r>
          </w:p>
        </w:tc>
        <w:tc>
          <w:tcPr>
            <w:tcW w:w="2907" w:type="dxa"/>
            <w:gridSpan w:val="4"/>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22688680" w14:textId="71AE6362" w:rsidR="006E6D26" w:rsidRPr="00BA4C1D" w:rsidRDefault="006E6D26" w:rsidP="009F7EF7">
            <w:pPr>
              <w:jc w:val="both"/>
              <w:rPr>
                <w:b/>
                <w:bCs/>
              </w:rPr>
            </w:pPr>
            <w:del w:id="366" w:author="ERCOT" w:date="2023-09-14T10:21:00Z">
              <w:r w:rsidRPr="00BA4C1D" w:rsidDel="006E6D26">
                <w:rPr>
                  <w:b/>
                  <w:bCs/>
                </w:rPr>
                <w:delText>Fax:</w:delText>
              </w:r>
            </w:del>
          </w:p>
        </w:tc>
        <w:tc>
          <w:tcPr>
            <w:tcW w:w="4359" w:type="dxa"/>
            <w:gridSpan w:val="4"/>
          </w:tcPr>
          <w:p w14:paraId="1EFCAB1A" w14:textId="2068DB36" w:rsidR="006E6D26" w:rsidRPr="00BA4C1D" w:rsidRDefault="006E6D26" w:rsidP="009F7EF7">
            <w:pPr>
              <w:jc w:val="both"/>
              <w:rPr>
                <w:b/>
                <w:bCs/>
              </w:rPr>
            </w:pPr>
            <w:del w:id="36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4C43A3">
        <w:tc>
          <w:tcPr>
            <w:tcW w:w="1796" w:type="dxa"/>
            <w:gridSpan w:val="4"/>
          </w:tcPr>
          <w:p w14:paraId="5D84E695" w14:textId="77777777" w:rsidR="006E6D26" w:rsidRPr="00BA4C1D" w:rsidRDefault="006E6D26" w:rsidP="009F7EF7">
            <w:pPr>
              <w:jc w:val="both"/>
              <w:rPr>
                <w:b/>
                <w:bCs/>
              </w:rPr>
            </w:pPr>
            <w:r w:rsidRPr="00BA4C1D">
              <w:rPr>
                <w:b/>
                <w:bCs/>
              </w:rPr>
              <w:t>Email Address:</w:t>
            </w:r>
          </w:p>
        </w:tc>
        <w:tc>
          <w:tcPr>
            <w:tcW w:w="7554" w:type="dxa"/>
            <w:gridSpan w:val="7"/>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AB7C74">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68"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68"/>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615EA4" w14:paraId="55187745" w14:textId="77777777" w:rsidTr="004C43A3">
        <w:tc>
          <w:tcPr>
            <w:tcW w:w="1517" w:type="dxa"/>
            <w:gridSpan w:val="2"/>
          </w:tcPr>
          <w:p w14:paraId="0FDB1991" w14:textId="77777777" w:rsidR="006E6D26" w:rsidRPr="0083607E" w:rsidRDefault="006E6D26" w:rsidP="009F7EF7">
            <w:pPr>
              <w:jc w:val="both"/>
              <w:rPr>
                <w:b/>
                <w:bCs/>
              </w:rPr>
            </w:pPr>
            <w:r w:rsidRPr="0083607E">
              <w:rPr>
                <w:b/>
                <w:bCs/>
              </w:rPr>
              <w:t>Name:</w:t>
            </w:r>
          </w:p>
        </w:tc>
        <w:tc>
          <w:tcPr>
            <w:tcW w:w="3472" w:type="dxa"/>
            <w:gridSpan w:val="4"/>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
          <w:p w14:paraId="6DB7C899" w14:textId="272CFBEA" w:rsidR="006E6D26" w:rsidRPr="0083607E" w:rsidRDefault="006E6D26" w:rsidP="009F7EF7">
            <w:pPr>
              <w:jc w:val="both"/>
              <w:rPr>
                <w:b/>
                <w:bCs/>
              </w:rPr>
            </w:pPr>
            <w:del w:id="369" w:author="ERCOT" w:date="2023-09-14T10:21:00Z">
              <w:r w:rsidRPr="0083607E" w:rsidDel="006E6D26">
                <w:rPr>
                  <w:b/>
                  <w:bCs/>
                </w:rPr>
                <w:delText>Title:</w:delText>
              </w:r>
            </w:del>
          </w:p>
        </w:tc>
        <w:tc>
          <w:tcPr>
            <w:tcW w:w="3503" w:type="dxa"/>
            <w:gridSpan w:val="3"/>
          </w:tcPr>
          <w:p w14:paraId="3E97800E" w14:textId="2EE520ED" w:rsidR="006E6D26" w:rsidRPr="00615EA4" w:rsidRDefault="006E6D26" w:rsidP="009F7EF7">
            <w:pPr>
              <w:jc w:val="both"/>
              <w:rPr>
                <w:b/>
                <w:bCs/>
              </w:rPr>
            </w:pPr>
            <w:del w:id="37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4C43A3">
        <w:trPr>
          <w:del w:id="371" w:author="ERCOT" w:date="2023-09-22T11:50:00Z"/>
        </w:trPr>
        <w:tc>
          <w:tcPr>
            <w:tcW w:w="1517" w:type="dxa"/>
            <w:gridSpan w:val="2"/>
          </w:tcPr>
          <w:p w14:paraId="26A47845" w14:textId="7EEA6005" w:rsidR="006E6D26" w:rsidRPr="0083607E" w:rsidDel="00130306" w:rsidRDefault="006E6D26" w:rsidP="009F7EF7">
            <w:pPr>
              <w:jc w:val="both"/>
              <w:rPr>
                <w:del w:id="372" w:author="ERCOT" w:date="2023-09-22T11:50:00Z"/>
                <w:b/>
                <w:bCs/>
              </w:rPr>
            </w:pPr>
            <w:del w:id="373" w:author="ERCOT" w:date="2023-09-22T11:50:00Z">
              <w:r w:rsidRPr="00615EA4" w:rsidDel="00130306">
                <w:rPr>
                  <w:b/>
                  <w:bCs/>
                </w:rPr>
                <w:delText>Address:</w:delText>
              </w:r>
            </w:del>
          </w:p>
        </w:tc>
        <w:tc>
          <w:tcPr>
            <w:tcW w:w="7833" w:type="dxa"/>
            <w:gridSpan w:val="8"/>
          </w:tcPr>
          <w:p w14:paraId="0EA6BF9E" w14:textId="5420037D" w:rsidR="006E6D26" w:rsidRPr="00615EA4" w:rsidDel="00130306" w:rsidRDefault="006E6D26" w:rsidP="009F7EF7">
            <w:pPr>
              <w:jc w:val="both"/>
              <w:rPr>
                <w:del w:id="374" w:author="ERCOT" w:date="2023-09-22T11:50:00Z"/>
                <w:b/>
                <w:bCs/>
              </w:rPr>
            </w:pPr>
            <w:del w:id="375"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4C43A3">
        <w:trPr>
          <w:del w:id="376" w:author="ERCOT" w:date="2023-09-22T11:50:00Z"/>
        </w:trPr>
        <w:tc>
          <w:tcPr>
            <w:tcW w:w="1364" w:type="dxa"/>
          </w:tcPr>
          <w:p w14:paraId="7C184896" w14:textId="1B913AE1" w:rsidR="006E6D26" w:rsidRPr="0083607E" w:rsidDel="00130306" w:rsidRDefault="006E6D26" w:rsidP="009F7EF7">
            <w:pPr>
              <w:jc w:val="both"/>
              <w:rPr>
                <w:del w:id="377" w:author="ERCOT" w:date="2023-09-22T11:50:00Z"/>
                <w:b/>
                <w:bCs/>
              </w:rPr>
            </w:pPr>
            <w:del w:id="378" w:author="ERCOT" w:date="2023-09-22T11:50:00Z">
              <w:r w:rsidRPr="00615EA4" w:rsidDel="00130306">
                <w:rPr>
                  <w:b/>
                  <w:bCs/>
                </w:rPr>
                <w:delText>City:</w:delText>
              </w:r>
            </w:del>
          </w:p>
        </w:tc>
        <w:tc>
          <w:tcPr>
            <w:tcW w:w="2047" w:type="dxa"/>
            <w:gridSpan w:val="3"/>
          </w:tcPr>
          <w:p w14:paraId="4AA58EFD" w14:textId="10E77477" w:rsidR="006E6D26" w:rsidRPr="00615EA4" w:rsidDel="00130306" w:rsidRDefault="006E6D26" w:rsidP="009F7EF7">
            <w:pPr>
              <w:jc w:val="both"/>
              <w:rPr>
                <w:del w:id="379" w:author="ERCOT" w:date="2023-09-22T11:50:00Z"/>
                <w:b/>
                <w:bCs/>
              </w:rPr>
            </w:pPr>
            <w:del w:id="380"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
          <w:p w14:paraId="4C6B5A59" w14:textId="2F911025" w:rsidR="006E6D26" w:rsidRPr="0083607E" w:rsidDel="00130306" w:rsidRDefault="006E6D26" w:rsidP="009F7EF7">
            <w:pPr>
              <w:jc w:val="both"/>
              <w:rPr>
                <w:del w:id="381" w:author="ERCOT" w:date="2023-09-22T11:50:00Z"/>
                <w:b/>
                <w:bCs/>
              </w:rPr>
            </w:pPr>
            <w:del w:id="382" w:author="ERCOT" w:date="2023-09-22T11:50:00Z">
              <w:r w:rsidRPr="0083607E" w:rsidDel="00130306">
                <w:rPr>
                  <w:b/>
                  <w:bCs/>
                </w:rPr>
                <w:delText>State:</w:delText>
              </w:r>
            </w:del>
          </w:p>
        </w:tc>
        <w:tc>
          <w:tcPr>
            <w:tcW w:w="2040" w:type="dxa"/>
            <w:gridSpan w:val="3"/>
          </w:tcPr>
          <w:p w14:paraId="4D75EB63" w14:textId="144325FF" w:rsidR="006E6D26" w:rsidRPr="00615EA4" w:rsidDel="00130306" w:rsidRDefault="006E6D26" w:rsidP="009F7EF7">
            <w:pPr>
              <w:jc w:val="both"/>
              <w:rPr>
                <w:del w:id="383" w:author="ERCOT" w:date="2023-09-22T11:50:00Z"/>
                <w:b/>
                <w:bCs/>
              </w:rPr>
            </w:pPr>
            <w:del w:id="384"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
          <w:p w14:paraId="3FD413C0" w14:textId="2063C413" w:rsidR="006E6D26" w:rsidRPr="0083607E" w:rsidDel="00130306" w:rsidRDefault="006E6D26" w:rsidP="009F7EF7">
            <w:pPr>
              <w:jc w:val="both"/>
              <w:rPr>
                <w:del w:id="385" w:author="ERCOT" w:date="2023-09-22T11:50:00Z"/>
                <w:b/>
                <w:bCs/>
              </w:rPr>
            </w:pPr>
            <w:del w:id="386" w:author="ERCOT" w:date="2023-09-22T11:50:00Z">
              <w:r w:rsidRPr="0083607E" w:rsidDel="00130306">
                <w:rPr>
                  <w:b/>
                  <w:bCs/>
                </w:rPr>
                <w:delText>Zip:</w:delText>
              </w:r>
            </w:del>
          </w:p>
        </w:tc>
        <w:tc>
          <w:tcPr>
            <w:tcW w:w="2357" w:type="dxa"/>
          </w:tcPr>
          <w:p w14:paraId="46067DF9" w14:textId="6FC1FBBA" w:rsidR="006E6D26" w:rsidRPr="00615EA4" w:rsidDel="00130306" w:rsidRDefault="006E6D26" w:rsidP="009F7EF7">
            <w:pPr>
              <w:jc w:val="both"/>
              <w:rPr>
                <w:del w:id="387" w:author="ERCOT" w:date="2023-09-22T11:50:00Z"/>
                <w:b/>
                <w:bCs/>
              </w:rPr>
            </w:pPr>
            <w:del w:id="388"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4C43A3">
        <w:tc>
          <w:tcPr>
            <w:tcW w:w="1364" w:type="dxa"/>
          </w:tcPr>
          <w:p w14:paraId="76592301" w14:textId="77777777" w:rsidR="006E6D26" w:rsidRPr="0083607E" w:rsidRDefault="006E6D26" w:rsidP="009F7EF7">
            <w:pPr>
              <w:jc w:val="both"/>
              <w:rPr>
                <w:b/>
                <w:bCs/>
              </w:rPr>
            </w:pPr>
            <w:r w:rsidRPr="00615EA4">
              <w:rPr>
                <w:b/>
                <w:bCs/>
              </w:rPr>
              <w:t>Telephone:</w:t>
            </w:r>
          </w:p>
        </w:tc>
        <w:tc>
          <w:tcPr>
            <w:tcW w:w="2918" w:type="dxa"/>
            <w:gridSpan w:val="4"/>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
          <w:p w14:paraId="37EE488B" w14:textId="4C562946" w:rsidR="006E6D26" w:rsidRPr="0083607E" w:rsidRDefault="006E6D26" w:rsidP="009F7EF7">
            <w:pPr>
              <w:jc w:val="both"/>
              <w:rPr>
                <w:b/>
                <w:bCs/>
              </w:rPr>
            </w:pPr>
            <w:del w:id="389" w:author="ERCOT" w:date="2023-09-14T10:21:00Z">
              <w:r w:rsidRPr="0083607E" w:rsidDel="006E6D26">
                <w:rPr>
                  <w:b/>
                  <w:bCs/>
                </w:rPr>
                <w:delText>Fax:</w:delText>
              </w:r>
            </w:del>
          </w:p>
        </w:tc>
        <w:tc>
          <w:tcPr>
            <w:tcW w:w="4361" w:type="dxa"/>
            <w:gridSpan w:val="4"/>
          </w:tcPr>
          <w:p w14:paraId="4B61DCDA" w14:textId="6C3BC735" w:rsidR="006E6D26" w:rsidRPr="00615EA4" w:rsidRDefault="006E6D26" w:rsidP="009F7EF7">
            <w:pPr>
              <w:jc w:val="both"/>
              <w:rPr>
                <w:b/>
                <w:bCs/>
              </w:rPr>
            </w:pPr>
            <w:del w:id="39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4C43A3">
        <w:tc>
          <w:tcPr>
            <w:tcW w:w="1805" w:type="dxa"/>
            <w:gridSpan w:val="3"/>
          </w:tcPr>
          <w:p w14:paraId="52FB50E2" w14:textId="77777777" w:rsidR="006E6D26" w:rsidRPr="0083607E" w:rsidRDefault="006E6D26" w:rsidP="009F7EF7">
            <w:pPr>
              <w:jc w:val="both"/>
              <w:rPr>
                <w:b/>
                <w:bCs/>
              </w:rPr>
            </w:pPr>
            <w:r w:rsidRPr="00615EA4">
              <w:rPr>
                <w:b/>
                <w:bCs/>
              </w:rPr>
              <w:t>Email Address:</w:t>
            </w:r>
          </w:p>
        </w:tc>
        <w:tc>
          <w:tcPr>
            <w:tcW w:w="7545" w:type="dxa"/>
            <w:gridSpan w:val="7"/>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BA4C1D" w14:paraId="35BB15A5" w14:textId="77777777" w:rsidTr="004C43A3">
        <w:tc>
          <w:tcPr>
            <w:tcW w:w="1517" w:type="dxa"/>
            <w:gridSpan w:val="2"/>
          </w:tcPr>
          <w:p w14:paraId="3D422415" w14:textId="77777777" w:rsidR="006E6D26" w:rsidRPr="00BA4C1D" w:rsidRDefault="006E6D26" w:rsidP="009F7EF7">
            <w:pPr>
              <w:jc w:val="both"/>
              <w:rPr>
                <w:b/>
                <w:bCs/>
              </w:rPr>
            </w:pPr>
            <w:r w:rsidRPr="00BA4C1D">
              <w:rPr>
                <w:b/>
                <w:bCs/>
              </w:rPr>
              <w:t>Name:</w:t>
            </w:r>
          </w:p>
        </w:tc>
        <w:tc>
          <w:tcPr>
            <w:tcW w:w="3472" w:type="dxa"/>
            <w:gridSpan w:val="4"/>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
          <w:p w14:paraId="18E338ED" w14:textId="3ED4F227" w:rsidR="006E6D26" w:rsidRPr="00BA4C1D" w:rsidRDefault="006E6D26" w:rsidP="009F7EF7">
            <w:pPr>
              <w:jc w:val="both"/>
              <w:rPr>
                <w:b/>
                <w:bCs/>
              </w:rPr>
            </w:pPr>
            <w:del w:id="391" w:author="ERCOT" w:date="2023-09-14T10:21:00Z">
              <w:r w:rsidRPr="00BA4C1D" w:rsidDel="006E6D26">
                <w:rPr>
                  <w:b/>
                  <w:bCs/>
                </w:rPr>
                <w:delText>Title:</w:delText>
              </w:r>
            </w:del>
          </w:p>
        </w:tc>
        <w:tc>
          <w:tcPr>
            <w:tcW w:w="3503" w:type="dxa"/>
            <w:gridSpan w:val="3"/>
          </w:tcPr>
          <w:p w14:paraId="600B8A07" w14:textId="604E81C3" w:rsidR="006E6D26" w:rsidRPr="00BA4C1D" w:rsidRDefault="006E6D26" w:rsidP="009F7EF7">
            <w:pPr>
              <w:jc w:val="both"/>
              <w:rPr>
                <w:b/>
                <w:bCs/>
              </w:rPr>
            </w:pPr>
            <w:del w:id="39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4C43A3">
        <w:trPr>
          <w:del w:id="393" w:author="ERCOT" w:date="2023-09-22T11:50:00Z"/>
        </w:trPr>
        <w:tc>
          <w:tcPr>
            <w:tcW w:w="1517" w:type="dxa"/>
            <w:gridSpan w:val="2"/>
          </w:tcPr>
          <w:p w14:paraId="653A3261" w14:textId="73EE2243" w:rsidR="006E6D26" w:rsidRPr="00BA4C1D" w:rsidDel="00130306" w:rsidRDefault="006E6D26" w:rsidP="009F7EF7">
            <w:pPr>
              <w:jc w:val="both"/>
              <w:rPr>
                <w:del w:id="394" w:author="ERCOT" w:date="2023-09-22T11:50:00Z"/>
                <w:b/>
                <w:bCs/>
              </w:rPr>
            </w:pPr>
            <w:del w:id="395" w:author="ERCOT" w:date="2023-09-22T11:50:00Z">
              <w:r w:rsidRPr="00BA4C1D" w:rsidDel="00130306">
                <w:rPr>
                  <w:b/>
                  <w:bCs/>
                </w:rPr>
                <w:delText>Address:</w:delText>
              </w:r>
            </w:del>
          </w:p>
        </w:tc>
        <w:tc>
          <w:tcPr>
            <w:tcW w:w="7833" w:type="dxa"/>
            <w:gridSpan w:val="8"/>
          </w:tcPr>
          <w:p w14:paraId="04ABB278" w14:textId="65012D82" w:rsidR="006E6D26" w:rsidRPr="00BA4C1D" w:rsidDel="00130306" w:rsidRDefault="006E6D26" w:rsidP="009F7EF7">
            <w:pPr>
              <w:jc w:val="both"/>
              <w:rPr>
                <w:del w:id="396" w:author="ERCOT" w:date="2023-09-22T11:50:00Z"/>
                <w:b/>
                <w:bCs/>
              </w:rPr>
            </w:pPr>
            <w:del w:id="397"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4C43A3">
        <w:trPr>
          <w:del w:id="398" w:author="ERCOT" w:date="2023-09-22T11:50:00Z"/>
        </w:trPr>
        <w:tc>
          <w:tcPr>
            <w:tcW w:w="1364" w:type="dxa"/>
          </w:tcPr>
          <w:p w14:paraId="40DA7D05" w14:textId="2E557BDD" w:rsidR="006E6D26" w:rsidRPr="00BA4C1D" w:rsidDel="00130306" w:rsidRDefault="006E6D26" w:rsidP="009F7EF7">
            <w:pPr>
              <w:jc w:val="both"/>
              <w:rPr>
                <w:del w:id="399" w:author="ERCOT" w:date="2023-09-22T11:50:00Z"/>
                <w:b/>
                <w:bCs/>
              </w:rPr>
            </w:pPr>
            <w:del w:id="400" w:author="ERCOT" w:date="2023-09-22T11:50:00Z">
              <w:r w:rsidRPr="00BA4C1D" w:rsidDel="00130306">
                <w:rPr>
                  <w:b/>
                  <w:bCs/>
                </w:rPr>
                <w:delText>City:</w:delText>
              </w:r>
            </w:del>
          </w:p>
        </w:tc>
        <w:tc>
          <w:tcPr>
            <w:tcW w:w="2047" w:type="dxa"/>
            <w:gridSpan w:val="3"/>
          </w:tcPr>
          <w:p w14:paraId="18FAF22D" w14:textId="39749774" w:rsidR="006E6D26" w:rsidRPr="00BA4C1D" w:rsidDel="00130306" w:rsidRDefault="006E6D26" w:rsidP="009F7EF7">
            <w:pPr>
              <w:jc w:val="both"/>
              <w:rPr>
                <w:del w:id="401" w:author="ERCOT" w:date="2023-09-22T11:50:00Z"/>
                <w:b/>
                <w:bCs/>
              </w:rPr>
            </w:pPr>
            <w:del w:id="402"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
          <w:p w14:paraId="6E295527" w14:textId="49CA7A4E" w:rsidR="006E6D26" w:rsidRPr="00BA4C1D" w:rsidDel="00130306" w:rsidRDefault="006E6D26" w:rsidP="009F7EF7">
            <w:pPr>
              <w:jc w:val="both"/>
              <w:rPr>
                <w:del w:id="403" w:author="ERCOT" w:date="2023-09-22T11:50:00Z"/>
                <w:b/>
                <w:bCs/>
              </w:rPr>
            </w:pPr>
            <w:del w:id="404" w:author="ERCOT" w:date="2023-09-22T11:50:00Z">
              <w:r w:rsidRPr="00BA4C1D" w:rsidDel="00130306">
                <w:rPr>
                  <w:b/>
                  <w:bCs/>
                </w:rPr>
                <w:delText>State:</w:delText>
              </w:r>
            </w:del>
          </w:p>
        </w:tc>
        <w:tc>
          <w:tcPr>
            <w:tcW w:w="2040" w:type="dxa"/>
            <w:gridSpan w:val="3"/>
          </w:tcPr>
          <w:p w14:paraId="42B4AAD6" w14:textId="66B8D2CC" w:rsidR="006E6D26" w:rsidRPr="00BA4C1D" w:rsidDel="00130306" w:rsidRDefault="006E6D26" w:rsidP="009F7EF7">
            <w:pPr>
              <w:jc w:val="both"/>
              <w:rPr>
                <w:del w:id="405" w:author="ERCOT" w:date="2023-09-22T11:50:00Z"/>
                <w:b/>
                <w:bCs/>
              </w:rPr>
            </w:pPr>
            <w:del w:id="406"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
          <w:p w14:paraId="280A9C59" w14:textId="3472F7C7" w:rsidR="006E6D26" w:rsidRPr="00BA4C1D" w:rsidDel="00130306" w:rsidRDefault="006E6D26" w:rsidP="009F7EF7">
            <w:pPr>
              <w:jc w:val="both"/>
              <w:rPr>
                <w:del w:id="407" w:author="ERCOT" w:date="2023-09-22T11:50:00Z"/>
                <w:b/>
                <w:bCs/>
              </w:rPr>
            </w:pPr>
            <w:del w:id="408" w:author="ERCOT" w:date="2023-09-22T11:50:00Z">
              <w:r w:rsidRPr="00BA4C1D" w:rsidDel="00130306">
                <w:rPr>
                  <w:b/>
                  <w:bCs/>
                </w:rPr>
                <w:delText>Zip:</w:delText>
              </w:r>
            </w:del>
          </w:p>
        </w:tc>
        <w:tc>
          <w:tcPr>
            <w:tcW w:w="2357" w:type="dxa"/>
          </w:tcPr>
          <w:p w14:paraId="3A1CDC8C" w14:textId="7E89EECF" w:rsidR="006E6D26" w:rsidRPr="00BA4C1D" w:rsidDel="00130306" w:rsidRDefault="006E6D26" w:rsidP="009F7EF7">
            <w:pPr>
              <w:jc w:val="both"/>
              <w:rPr>
                <w:del w:id="409" w:author="ERCOT" w:date="2023-09-22T11:50:00Z"/>
                <w:b/>
                <w:bCs/>
              </w:rPr>
            </w:pPr>
            <w:del w:id="410"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4C43A3">
        <w:tc>
          <w:tcPr>
            <w:tcW w:w="1364" w:type="dxa"/>
          </w:tcPr>
          <w:p w14:paraId="0D3DF8E1" w14:textId="77777777" w:rsidR="006E6D26" w:rsidRPr="00BA4C1D" w:rsidRDefault="006E6D26" w:rsidP="009F7EF7">
            <w:pPr>
              <w:jc w:val="both"/>
              <w:rPr>
                <w:b/>
                <w:bCs/>
              </w:rPr>
            </w:pPr>
            <w:r w:rsidRPr="00BA4C1D">
              <w:rPr>
                <w:b/>
                <w:bCs/>
              </w:rPr>
              <w:t>Telephone:</w:t>
            </w:r>
          </w:p>
        </w:tc>
        <w:tc>
          <w:tcPr>
            <w:tcW w:w="2918" w:type="dxa"/>
            <w:gridSpan w:val="4"/>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
          <w:p w14:paraId="0B1E05D8" w14:textId="4A7F7457" w:rsidR="006E6D26" w:rsidRPr="00BA4C1D" w:rsidRDefault="006E6D26" w:rsidP="009F7EF7">
            <w:pPr>
              <w:jc w:val="both"/>
              <w:rPr>
                <w:b/>
                <w:bCs/>
              </w:rPr>
            </w:pPr>
            <w:del w:id="411" w:author="ERCOT" w:date="2023-09-14T10:22:00Z">
              <w:r w:rsidRPr="00BA4C1D" w:rsidDel="006E6D26">
                <w:rPr>
                  <w:b/>
                  <w:bCs/>
                </w:rPr>
                <w:delText>Fax:</w:delText>
              </w:r>
            </w:del>
          </w:p>
        </w:tc>
        <w:tc>
          <w:tcPr>
            <w:tcW w:w="4361" w:type="dxa"/>
            <w:gridSpan w:val="4"/>
          </w:tcPr>
          <w:p w14:paraId="19D2F378" w14:textId="34B979B9" w:rsidR="006E6D26" w:rsidRPr="00BA4C1D" w:rsidRDefault="006E6D26" w:rsidP="009F7EF7">
            <w:pPr>
              <w:jc w:val="both"/>
              <w:rPr>
                <w:b/>
                <w:bCs/>
              </w:rPr>
            </w:pPr>
            <w:del w:id="412"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4C43A3">
        <w:tc>
          <w:tcPr>
            <w:tcW w:w="1805" w:type="dxa"/>
            <w:gridSpan w:val="3"/>
          </w:tcPr>
          <w:p w14:paraId="56299BC6" w14:textId="77777777" w:rsidR="006E6D26" w:rsidRPr="00BA4C1D" w:rsidRDefault="006E6D26" w:rsidP="009F7EF7">
            <w:pPr>
              <w:jc w:val="both"/>
              <w:rPr>
                <w:b/>
                <w:bCs/>
              </w:rPr>
            </w:pPr>
            <w:r w:rsidRPr="00BA4C1D">
              <w:rPr>
                <w:b/>
                <w:bCs/>
              </w:rPr>
              <w:t>Email Address:</w:t>
            </w:r>
          </w:p>
        </w:tc>
        <w:tc>
          <w:tcPr>
            <w:tcW w:w="7545" w:type="dxa"/>
            <w:gridSpan w:val="7"/>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47A7E67B"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00D97A9B">
        <w:t>, along with a current email address for each Principal</w:t>
      </w:r>
      <w:r>
        <w:t xml:space="preserve">.  </w:t>
      </w:r>
      <w:r w:rsidR="00D97A9B">
        <w:t xml:space="preserve">An individual background check will be performed on each Principal of the Applicant.  </w:t>
      </w:r>
      <w:r>
        <w:t xml:space="preserve">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rsidR="00D97A9B">
        <w:t xml:space="preserve">  (</w:t>
      </w:r>
      <w:r w:rsidR="00D97A9B" w:rsidRPr="00EE6B73">
        <w:rPr>
          <w:i/>
          <w:iCs/>
        </w:rPr>
        <w:t>Attach on additional pages.</w:t>
      </w:r>
      <w:r w:rsidR="00D97A9B">
        <w: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(or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(partnership,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(parent,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5DD88A1F"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D97A9B">
        <w:t xml:space="preserve">  </w:t>
      </w:r>
      <w:r w:rsidR="00D97A9B" w:rsidRPr="00A6290C">
        <w:rPr>
          <w:i/>
          <w:iCs/>
        </w:rPr>
        <w:t>(Attach on additional pages.)</w:t>
      </w:r>
    </w:p>
    <w:p w14:paraId="3A7AF7B3" w14:textId="77777777" w:rsidR="00D97A9B" w:rsidRPr="0088223A" w:rsidRDefault="00D97A9B" w:rsidP="00D97A9B">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1A7D615A" w14:textId="77777777" w:rsidR="00D97A9B" w:rsidRPr="00636B19" w:rsidRDefault="00D97A9B" w:rsidP="00D97A9B">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70C6C92" w14:textId="77777777" w:rsidR="00D97A9B" w:rsidRPr="00636B19" w:rsidRDefault="00D97A9B" w:rsidP="00D97A9B">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12AE03B2" w14:textId="77777777" w:rsidR="00D97A9B" w:rsidRPr="00636B19" w:rsidRDefault="00D97A9B" w:rsidP="00D97A9B">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38D0714C" w14:textId="77777777" w:rsidR="00D97A9B" w:rsidRDefault="00D97A9B" w:rsidP="00D97A9B">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737ADC3" w14:textId="2F973BD7" w:rsidR="00D97A9B" w:rsidRDefault="00D97A9B" w:rsidP="00D97A9B">
      <w:pPr>
        <w:spacing w:before="240"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w:t>
      </w:r>
      <w:r w:rsidRPr="00BA4C1D">
        <w:lastRenderedPageBreak/>
        <w:t xml:space="preserve">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Signature of AR, Backup AR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Printed Name of AR, Backup AR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AB7C74">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413"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13"/>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414" w:author="ERCOT" w:date="2023-09-14T10:22:00Z"/>
          <w:color w:val="333300"/>
        </w:rPr>
      </w:pPr>
    </w:p>
    <w:p w14:paraId="26A8EC33" w14:textId="3196D753" w:rsidR="006E6D26" w:rsidRDefault="006E6D26" w:rsidP="00636B65">
      <w:pPr>
        <w:jc w:val="center"/>
        <w:outlineLvl w:val="0"/>
        <w:rPr>
          <w:ins w:id="415" w:author="ERCOT" w:date="2023-09-14T10:22:00Z"/>
          <w:color w:val="333300"/>
        </w:rPr>
      </w:pPr>
    </w:p>
    <w:p w14:paraId="02CF61C6" w14:textId="2871FA76" w:rsidR="006E6D26" w:rsidRDefault="006E6D26" w:rsidP="00636B65">
      <w:pPr>
        <w:jc w:val="center"/>
        <w:outlineLvl w:val="0"/>
        <w:rPr>
          <w:ins w:id="416" w:author="ERCOT" w:date="2023-09-14T10:22:00Z"/>
          <w:color w:val="333300"/>
        </w:rPr>
      </w:pPr>
    </w:p>
    <w:p w14:paraId="37A259E2" w14:textId="1DA74716" w:rsidR="006E6D26" w:rsidRDefault="006E6D26" w:rsidP="00636B65">
      <w:pPr>
        <w:jc w:val="center"/>
        <w:outlineLvl w:val="0"/>
        <w:rPr>
          <w:ins w:id="417" w:author="ERCOT" w:date="2023-09-14T10:22:00Z"/>
          <w:color w:val="333300"/>
        </w:rPr>
      </w:pPr>
    </w:p>
    <w:p w14:paraId="355EE9A4" w14:textId="08380454" w:rsidR="006E6D26" w:rsidRDefault="006E6D26" w:rsidP="00636B65">
      <w:pPr>
        <w:jc w:val="center"/>
        <w:outlineLvl w:val="0"/>
        <w:rPr>
          <w:ins w:id="418" w:author="ERCOT" w:date="2023-09-14T10:22:00Z"/>
          <w:color w:val="333300"/>
        </w:rPr>
      </w:pPr>
    </w:p>
    <w:p w14:paraId="680AB419" w14:textId="3C6BFE1A" w:rsidR="006E6D26" w:rsidRDefault="006E6D26" w:rsidP="00636B65">
      <w:pPr>
        <w:jc w:val="center"/>
        <w:outlineLvl w:val="0"/>
        <w:rPr>
          <w:ins w:id="419"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420" w:author="ERCOT" w:date="2023-09-19T12:07:00Z">
        <w:r w:rsidDel="002A3F79">
          <w:rPr>
            <w:b/>
            <w:bCs/>
          </w:rPr>
          <w:delText>February 1, 2022</w:delText>
        </w:r>
      </w:del>
      <w:ins w:id="421"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42"/>
          <w:footerReference w:type="even" r:id="rId43"/>
          <w:footerReference w:type="default" r:id="rId44"/>
          <w:footerReference w:type="first" r:id="rId45"/>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46" w:history="1">
        <w:r>
          <w:rPr>
            <w:color w:val="0000FF"/>
            <w:u w:val="single"/>
          </w:rPr>
          <w:t>MPRegistration@ercot.com</w:t>
        </w:r>
      </w:hyperlink>
      <w:r w:rsidRPr="008629CC">
        <w:t xml:space="preserve"> (.pdf version)</w:t>
      </w:r>
      <w:del w:id="422"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423" w:author="ERCOT" w:date="2023-09-14T08:34:00Z">
        <w:r w:rsidR="004E4BE9">
          <w:t>Electronic Fund</w:t>
        </w:r>
      </w:ins>
      <w:ins w:id="424" w:author="ERCOT" w:date="2023-10-12T23:08:00Z">
        <w:r w:rsidR="002F5AFA">
          <w:t>s</w:t>
        </w:r>
      </w:ins>
      <w:ins w:id="425" w:author="ERCOT" w:date="2023-09-14T08:34:00Z">
        <w:r w:rsidR="004E4BE9">
          <w:t xml:space="preserve"> Transfer </w:t>
        </w:r>
      </w:ins>
      <w:ins w:id="426" w:author="ERCOT" w:date="2023-10-12T23:08:00Z">
        <w:r w:rsidR="002F5AFA">
          <w:t xml:space="preserve">(EFT) </w:t>
        </w:r>
      </w:ins>
      <w:ins w:id="427" w:author="ERCOT" w:date="2023-09-14T08:34:00Z">
        <w:r w:rsidR="004E4BE9">
          <w:t xml:space="preserve">(wire or </w:t>
        </w:r>
      </w:ins>
      <w:ins w:id="428" w:author="ERCOT" w:date="2023-09-21T16:22:00Z">
        <w:r w:rsidR="00A61918">
          <w:t>Automated Clearing House (</w:t>
        </w:r>
      </w:ins>
      <w:ins w:id="429" w:author="ERCOT" w:date="2023-09-14T08:34:00Z">
        <w:r w:rsidR="004E4BE9">
          <w:t>ACH</w:t>
        </w:r>
      </w:ins>
      <w:ins w:id="430" w:author="ERCOT" w:date="2023-09-21T16:22:00Z">
        <w:r w:rsidR="00A61918">
          <w:t>)</w:t>
        </w:r>
      </w:ins>
      <w:ins w:id="431" w:author="ERCOT" w:date="2023-09-14T08:34:00Z">
        <w:r w:rsidR="004E4BE9">
          <w:t>)</w:t>
        </w:r>
      </w:ins>
      <w:del w:id="432"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433" w:name="_Hlk146203833"/>
      <w:ins w:id="434" w:author="ERCOT" w:date="2023-09-14T08:35:00Z">
        <w:r w:rsidR="004E4BE9">
          <w:t xml:space="preserve">All payments should reference the applicant’s name and </w:t>
        </w:r>
      </w:ins>
      <w:ins w:id="435" w:author="ERCOT" w:date="2023-09-21T16:29:00Z">
        <w:r w:rsidR="00B64B00" w:rsidRPr="00B64B00">
          <w:t>Data Universal Numbering System</w:t>
        </w:r>
        <w:r w:rsidR="00B64B00">
          <w:t xml:space="preserve"> (</w:t>
        </w:r>
      </w:ins>
      <w:ins w:id="436" w:author="ERCOT" w:date="2023-09-14T08:35:00Z">
        <w:r w:rsidR="004E4BE9">
          <w:t>DUNS</w:t>
        </w:r>
      </w:ins>
      <w:ins w:id="437" w:author="ERCOT" w:date="2023-09-21T16:29:00Z">
        <w:r w:rsidR="00B64B00">
          <w:t>)</w:t>
        </w:r>
      </w:ins>
      <w:ins w:id="438" w:author="ERCOT" w:date="2023-09-14T08:35:00Z">
        <w:r w:rsidR="004E4BE9">
          <w:t xml:space="preserve"> </w:t>
        </w:r>
      </w:ins>
      <w:ins w:id="439" w:author="ERCOT" w:date="2023-09-21T16:29:00Z">
        <w:r w:rsidR="00B64B00">
          <w:t xml:space="preserve">Number </w:t>
        </w:r>
      </w:ins>
      <w:ins w:id="440" w:author="ERCOT" w:date="2023-10-18T13:57:00Z">
        <w:r w:rsidR="00BF5489">
          <w:t xml:space="preserve">(DUNS #) </w:t>
        </w:r>
      </w:ins>
      <w:ins w:id="441" w:author="ERCOT" w:date="2023-09-14T08:35:00Z">
        <w:r w:rsidR="004E4BE9">
          <w:t>in the remarks.</w:t>
        </w:r>
        <w:bookmarkEnd w:id="433"/>
        <w:r w:rsidR="004E4BE9">
          <w:t xml:space="preserve"> </w:t>
        </w:r>
      </w:ins>
      <w:ins w:id="442"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172DE374" w14:textId="77777777" w:rsidTr="004C43A3">
        <w:tc>
          <w:tcPr>
            <w:tcW w:w="1523" w:type="dxa"/>
            <w:gridSpan w:val="3"/>
          </w:tcPr>
          <w:p w14:paraId="184948C2" w14:textId="77777777" w:rsidR="00636B65" w:rsidRPr="008629CC" w:rsidRDefault="00636B65" w:rsidP="009F7EF7">
            <w:pPr>
              <w:jc w:val="both"/>
              <w:rPr>
                <w:b/>
                <w:bCs/>
              </w:rPr>
            </w:pPr>
            <w:r w:rsidRPr="008629CC">
              <w:rPr>
                <w:b/>
                <w:bCs/>
              </w:rPr>
              <w:t>Name:</w:t>
            </w:r>
          </w:p>
        </w:tc>
        <w:tc>
          <w:tcPr>
            <w:tcW w:w="3468" w:type="dxa"/>
            <w:gridSpan w:val="4"/>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3137B5F" w14:textId="0A7C58B8" w:rsidR="00636B65" w:rsidRPr="008629CC" w:rsidRDefault="00636B65" w:rsidP="009F7EF7">
            <w:pPr>
              <w:jc w:val="both"/>
              <w:rPr>
                <w:b/>
                <w:bCs/>
              </w:rPr>
            </w:pPr>
            <w:del w:id="443" w:author="ERCOT" w:date="2023-09-14T08:35:00Z">
              <w:r w:rsidRPr="008629CC" w:rsidDel="004E4BE9">
                <w:rPr>
                  <w:b/>
                  <w:bCs/>
                </w:rPr>
                <w:delText>Title:</w:delText>
              </w:r>
            </w:del>
          </w:p>
        </w:tc>
        <w:tc>
          <w:tcPr>
            <w:tcW w:w="3497" w:type="dxa"/>
            <w:gridSpan w:val="3"/>
          </w:tcPr>
          <w:p w14:paraId="6D70B071" w14:textId="4DCE9D7B" w:rsidR="00636B65" w:rsidRPr="008629CC" w:rsidRDefault="00636B65" w:rsidP="009F7EF7">
            <w:pPr>
              <w:jc w:val="both"/>
              <w:rPr>
                <w:b/>
                <w:bCs/>
              </w:rPr>
            </w:pPr>
            <w:del w:id="44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4C43A3">
        <w:trPr>
          <w:del w:id="445" w:author="ERCOT" w:date="2023-09-22T12:04:00Z"/>
        </w:trPr>
        <w:tc>
          <w:tcPr>
            <w:tcW w:w="1376" w:type="dxa"/>
            <w:gridSpan w:val="2"/>
          </w:tcPr>
          <w:p w14:paraId="567B8B1E" w14:textId="41604CE2" w:rsidR="00636B65" w:rsidRPr="008629CC" w:rsidDel="00353231" w:rsidRDefault="00636B65" w:rsidP="009F7EF7">
            <w:pPr>
              <w:jc w:val="both"/>
              <w:rPr>
                <w:del w:id="446" w:author="ERCOT" w:date="2023-09-22T12:04:00Z"/>
                <w:b/>
                <w:bCs/>
              </w:rPr>
            </w:pPr>
            <w:del w:id="447" w:author="ERCOT" w:date="2023-09-22T12:04:00Z">
              <w:r w:rsidRPr="008629CC" w:rsidDel="00353231">
                <w:rPr>
                  <w:b/>
                  <w:bCs/>
                </w:rPr>
                <w:delText>Address:</w:delText>
              </w:r>
            </w:del>
          </w:p>
        </w:tc>
        <w:tc>
          <w:tcPr>
            <w:tcW w:w="7974" w:type="dxa"/>
            <w:gridSpan w:val="9"/>
          </w:tcPr>
          <w:p w14:paraId="5C94DDA8" w14:textId="3C3A26F9" w:rsidR="00636B65" w:rsidRPr="008629CC" w:rsidDel="00353231" w:rsidRDefault="00636B65" w:rsidP="009F7EF7">
            <w:pPr>
              <w:jc w:val="both"/>
              <w:rPr>
                <w:del w:id="448" w:author="ERCOT" w:date="2023-09-22T12:04:00Z"/>
                <w:b/>
                <w:bCs/>
              </w:rPr>
            </w:pPr>
            <w:del w:id="449"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4C43A3">
        <w:trPr>
          <w:del w:id="450" w:author="ERCOT" w:date="2023-09-22T12:04:00Z"/>
        </w:trPr>
        <w:tc>
          <w:tcPr>
            <w:tcW w:w="1025" w:type="dxa"/>
          </w:tcPr>
          <w:p w14:paraId="18B626A2" w14:textId="40EA6BB3" w:rsidR="00636B65" w:rsidRPr="008629CC" w:rsidDel="00353231" w:rsidRDefault="00636B65" w:rsidP="009F7EF7">
            <w:pPr>
              <w:jc w:val="both"/>
              <w:rPr>
                <w:del w:id="451" w:author="ERCOT" w:date="2023-09-22T12:04:00Z"/>
                <w:b/>
                <w:bCs/>
              </w:rPr>
            </w:pPr>
            <w:del w:id="452" w:author="ERCOT" w:date="2023-09-22T12:04:00Z">
              <w:r w:rsidRPr="008629CC" w:rsidDel="00353231">
                <w:rPr>
                  <w:b/>
                  <w:bCs/>
                </w:rPr>
                <w:delText>City:</w:delText>
              </w:r>
            </w:del>
          </w:p>
        </w:tc>
        <w:tc>
          <w:tcPr>
            <w:tcW w:w="2384" w:type="dxa"/>
            <w:gridSpan w:val="4"/>
          </w:tcPr>
          <w:p w14:paraId="1EF4DA50" w14:textId="38959876" w:rsidR="00636B65" w:rsidRPr="008629CC" w:rsidDel="00353231" w:rsidRDefault="00636B65" w:rsidP="009F7EF7">
            <w:pPr>
              <w:jc w:val="both"/>
              <w:rPr>
                <w:del w:id="453" w:author="ERCOT" w:date="2023-09-22T12:04:00Z"/>
                <w:b/>
                <w:bCs/>
              </w:rPr>
            </w:pPr>
            <w:del w:id="454"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3267F127" w14:textId="4266C515" w:rsidR="00636B65" w:rsidRPr="008629CC" w:rsidDel="00353231" w:rsidRDefault="00636B65" w:rsidP="009F7EF7">
            <w:pPr>
              <w:jc w:val="both"/>
              <w:rPr>
                <w:del w:id="455" w:author="ERCOT" w:date="2023-09-22T12:04:00Z"/>
                <w:b/>
                <w:bCs/>
              </w:rPr>
            </w:pPr>
            <w:del w:id="456" w:author="ERCOT" w:date="2023-09-22T12:04:00Z">
              <w:r w:rsidRPr="008629CC" w:rsidDel="00353231">
                <w:rPr>
                  <w:b/>
                  <w:bCs/>
                </w:rPr>
                <w:delText>State:</w:delText>
              </w:r>
            </w:del>
          </w:p>
        </w:tc>
        <w:tc>
          <w:tcPr>
            <w:tcW w:w="2069" w:type="dxa"/>
            <w:gridSpan w:val="3"/>
          </w:tcPr>
          <w:p w14:paraId="589B2096" w14:textId="35EBD6FF" w:rsidR="00636B65" w:rsidRPr="008629CC" w:rsidDel="00353231" w:rsidRDefault="00636B65" w:rsidP="009F7EF7">
            <w:pPr>
              <w:jc w:val="both"/>
              <w:rPr>
                <w:del w:id="457" w:author="ERCOT" w:date="2023-09-22T12:04:00Z"/>
                <w:b/>
                <w:bCs/>
              </w:rPr>
            </w:pPr>
            <w:del w:id="458"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523DF5E7" w14:textId="2B9FCDBD" w:rsidR="00636B65" w:rsidRPr="008629CC" w:rsidDel="00353231" w:rsidRDefault="00636B65" w:rsidP="009F7EF7">
            <w:pPr>
              <w:jc w:val="both"/>
              <w:rPr>
                <w:del w:id="459" w:author="ERCOT" w:date="2023-09-22T12:04:00Z"/>
                <w:b/>
                <w:bCs/>
              </w:rPr>
            </w:pPr>
            <w:del w:id="460" w:author="ERCOT" w:date="2023-09-22T12:04:00Z">
              <w:r w:rsidRPr="008629CC" w:rsidDel="00353231">
                <w:rPr>
                  <w:b/>
                  <w:bCs/>
                </w:rPr>
                <w:delText>Zip:</w:delText>
              </w:r>
            </w:del>
          </w:p>
        </w:tc>
        <w:tc>
          <w:tcPr>
            <w:tcW w:w="2206" w:type="dxa"/>
          </w:tcPr>
          <w:p w14:paraId="2E0F8FD6" w14:textId="2CA499D0" w:rsidR="00636B65" w:rsidRPr="008629CC" w:rsidDel="00353231" w:rsidRDefault="00636B65" w:rsidP="009F7EF7">
            <w:pPr>
              <w:jc w:val="both"/>
              <w:rPr>
                <w:del w:id="461" w:author="ERCOT" w:date="2023-09-22T12:04:00Z"/>
                <w:b/>
                <w:bCs/>
              </w:rPr>
            </w:pPr>
            <w:del w:id="462"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4C43A3">
        <w:tc>
          <w:tcPr>
            <w:tcW w:w="1376" w:type="dxa"/>
            <w:gridSpan w:val="2"/>
          </w:tcPr>
          <w:p w14:paraId="7B96FD84" w14:textId="77777777" w:rsidR="00636B65" w:rsidRPr="008629CC" w:rsidRDefault="00636B65" w:rsidP="009F7EF7">
            <w:pPr>
              <w:jc w:val="both"/>
              <w:rPr>
                <w:b/>
                <w:bCs/>
              </w:rPr>
            </w:pPr>
            <w:r w:rsidRPr="008629CC">
              <w:rPr>
                <w:b/>
                <w:bCs/>
              </w:rPr>
              <w:t>Telephone:</w:t>
            </w:r>
          </w:p>
        </w:tc>
        <w:tc>
          <w:tcPr>
            <w:tcW w:w="2907" w:type="dxa"/>
            <w:gridSpan w:val="4"/>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174F10BC" w14:textId="4DF2ECCF" w:rsidR="00636B65" w:rsidRPr="008629CC" w:rsidRDefault="00636B65" w:rsidP="009F7EF7">
            <w:pPr>
              <w:jc w:val="both"/>
              <w:rPr>
                <w:b/>
                <w:bCs/>
              </w:rPr>
            </w:pPr>
            <w:del w:id="463" w:author="ERCOT" w:date="2023-09-14T08:35:00Z">
              <w:r w:rsidRPr="008629CC" w:rsidDel="004E4BE9">
                <w:rPr>
                  <w:b/>
                  <w:bCs/>
                </w:rPr>
                <w:delText>Fax:</w:delText>
              </w:r>
            </w:del>
          </w:p>
        </w:tc>
        <w:tc>
          <w:tcPr>
            <w:tcW w:w="4359" w:type="dxa"/>
            <w:gridSpan w:val="4"/>
          </w:tcPr>
          <w:p w14:paraId="4F41B7CA" w14:textId="482BA8AE" w:rsidR="00636B65" w:rsidRPr="008629CC" w:rsidRDefault="00636B65" w:rsidP="009F7EF7">
            <w:pPr>
              <w:jc w:val="both"/>
              <w:rPr>
                <w:b/>
                <w:bCs/>
              </w:rPr>
            </w:pPr>
            <w:del w:id="46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4C43A3">
        <w:tc>
          <w:tcPr>
            <w:tcW w:w="1796" w:type="dxa"/>
            <w:gridSpan w:val="4"/>
          </w:tcPr>
          <w:p w14:paraId="2954FFA3" w14:textId="77777777" w:rsidR="00636B65" w:rsidRPr="008629CC" w:rsidRDefault="00636B65" w:rsidP="009F7EF7">
            <w:pPr>
              <w:jc w:val="both"/>
              <w:rPr>
                <w:b/>
                <w:bCs/>
              </w:rPr>
            </w:pPr>
            <w:r w:rsidRPr="008629CC">
              <w:rPr>
                <w:b/>
                <w:bCs/>
              </w:rPr>
              <w:t>Email Address:</w:t>
            </w:r>
          </w:p>
        </w:tc>
        <w:tc>
          <w:tcPr>
            <w:tcW w:w="7554" w:type="dxa"/>
            <w:gridSpan w:val="7"/>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0C60B048" w14:textId="77777777" w:rsidTr="004C43A3">
        <w:tc>
          <w:tcPr>
            <w:tcW w:w="1523" w:type="dxa"/>
            <w:gridSpan w:val="3"/>
          </w:tcPr>
          <w:p w14:paraId="5398632F" w14:textId="77777777" w:rsidR="00636B65" w:rsidRPr="008629CC" w:rsidRDefault="00636B65" w:rsidP="009F7EF7">
            <w:pPr>
              <w:jc w:val="both"/>
              <w:rPr>
                <w:b/>
                <w:bCs/>
              </w:rPr>
            </w:pPr>
            <w:r w:rsidRPr="008629CC">
              <w:rPr>
                <w:b/>
                <w:bCs/>
              </w:rPr>
              <w:t>Name:</w:t>
            </w:r>
          </w:p>
        </w:tc>
        <w:tc>
          <w:tcPr>
            <w:tcW w:w="3468" w:type="dxa"/>
            <w:gridSpan w:val="4"/>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659CB613" w14:textId="50AD28C9" w:rsidR="00636B65" w:rsidRPr="008629CC" w:rsidRDefault="00636B65" w:rsidP="009F7EF7">
            <w:pPr>
              <w:jc w:val="both"/>
              <w:rPr>
                <w:b/>
                <w:bCs/>
              </w:rPr>
            </w:pPr>
            <w:del w:id="465" w:author="ERCOT" w:date="2023-09-14T08:35:00Z">
              <w:r w:rsidRPr="008629CC" w:rsidDel="004E4BE9">
                <w:rPr>
                  <w:b/>
                  <w:bCs/>
                </w:rPr>
                <w:delText>Title:</w:delText>
              </w:r>
            </w:del>
          </w:p>
        </w:tc>
        <w:tc>
          <w:tcPr>
            <w:tcW w:w="3497" w:type="dxa"/>
            <w:gridSpan w:val="3"/>
          </w:tcPr>
          <w:p w14:paraId="4801E951" w14:textId="47959620" w:rsidR="00636B65" w:rsidRPr="008629CC" w:rsidRDefault="00636B65" w:rsidP="009F7EF7">
            <w:pPr>
              <w:jc w:val="both"/>
              <w:rPr>
                <w:b/>
                <w:bCs/>
              </w:rPr>
            </w:pPr>
            <w:del w:id="46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4C43A3">
        <w:trPr>
          <w:del w:id="467" w:author="ERCOT" w:date="2023-09-22T12:04:00Z"/>
        </w:trPr>
        <w:tc>
          <w:tcPr>
            <w:tcW w:w="1376" w:type="dxa"/>
            <w:gridSpan w:val="2"/>
          </w:tcPr>
          <w:p w14:paraId="74576430" w14:textId="5B21CEC9" w:rsidR="00636B65" w:rsidRPr="008629CC" w:rsidDel="00353231" w:rsidRDefault="00636B65" w:rsidP="009F7EF7">
            <w:pPr>
              <w:jc w:val="both"/>
              <w:rPr>
                <w:del w:id="468" w:author="ERCOT" w:date="2023-09-22T12:04:00Z"/>
                <w:b/>
                <w:bCs/>
              </w:rPr>
            </w:pPr>
            <w:del w:id="469" w:author="ERCOT" w:date="2023-09-22T12:04:00Z">
              <w:r w:rsidRPr="008629CC" w:rsidDel="00353231">
                <w:rPr>
                  <w:b/>
                  <w:bCs/>
                </w:rPr>
                <w:delText>Address:</w:delText>
              </w:r>
            </w:del>
          </w:p>
        </w:tc>
        <w:tc>
          <w:tcPr>
            <w:tcW w:w="7974" w:type="dxa"/>
            <w:gridSpan w:val="9"/>
          </w:tcPr>
          <w:p w14:paraId="57AB81D1" w14:textId="35CA8F40" w:rsidR="00636B65" w:rsidRPr="008629CC" w:rsidDel="00353231" w:rsidRDefault="00636B65" w:rsidP="009F7EF7">
            <w:pPr>
              <w:jc w:val="both"/>
              <w:rPr>
                <w:del w:id="470" w:author="ERCOT" w:date="2023-09-22T12:04:00Z"/>
                <w:b/>
                <w:bCs/>
              </w:rPr>
            </w:pPr>
            <w:del w:id="471"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4C43A3">
        <w:trPr>
          <w:del w:id="472" w:author="ERCOT" w:date="2023-09-22T12:04:00Z"/>
        </w:trPr>
        <w:tc>
          <w:tcPr>
            <w:tcW w:w="1025" w:type="dxa"/>
          </w:tcPr>
          <w:p w14:paraId="3E7F7637" w14:textId="40547D57" w:rsidR="00636B65" w:rsidRPr="008629CC" w:rsidDel="00353231" w:rsidRDefault="00636B65" w:rsidP="009F7EF7">
            <w:pPr>
              <w:jc w:val="both"/>
              <w:rPr>
                <w:del w:id="473" w:author="ERCOT" w:date="2023-09-22T12:04:00Z"/>
                <w:b/>
                <w:bCs/>
              </w:rPr>
            </w:pPr>
            <w:del w:id="474" w:author="ERCOT" w:date="2023-09-22T12:04:00Z">
              <w:r w:rsidRPr="008629CC" w:rsidDel="00353231">
                <w:rPr>
                  <w:b/>
                  <w:bCs/>
                </w:rPr>
                <w:lastRenderedPageBreak/>
                <w:delText>City:</w:delText>
              </w:r>
            </w:del>
          </w:p>
        </w:tc>
        <w:tc>
          <w:tcPr>
            <w:tcW w:w="2384" w:type="dxa"/>
            <w:gridSpan w:val="4"/>
          </w:tcPr>
          <w:p w14:paraId="3AE6FD76" w14:textId="40792281" w:rsidR="00636B65" w:rsidRPr="008629CC" w:rsidDel="00353231" w:rsidRDefault="00636B65" w:rsidP="009F7EF7">
            <w:pPr>
              <w:jc w:val="both"/>
              <w:rPr>
                <w:del w:id="475" w:author="ERCOT" w:date="2023-09-22T12:04:00Z"/>
                <w:b/>
                <w:bCs/>
              </w:rPr>
            </w:pPr>
            <w:del w:id="476"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4A967DC5" w14:textId="27E23310" w:rsidR="00636B65" w:rsidRPr="008629CC" w:rsidDel="00353231" w:rsidRDefault="00636B65" w:rsidP="009F7EF7">
            <w:pPr>
              <w:jc w:val="both"/>
              <w:rPr>
                <w:del w:id="477" w:author="ERCOT" w:date="2023-09-22T12:04:00Z"/>
                <w:b/>
                <w:bCs/>
              </w:rPr>
            </w:pPr>
            <w:del w:id="478" w:author="ERCOT" w:date="2023-09-22T12:04:00Z">
              <w:r w:rsidRPr="008629CC" w:rsidDel="00353231">
                <w:rPr>
                  <w:b/>
                  <w:bCs/>
                </w:rPr>
                <w:delText>State:</w:delText>
              </w:r>
            </w:del>
          </w:p>
        </w:tc>
        <w:tc>
          <w:tcPr>
            <w:tcW w:w="2069" w:type="dxa"/>
            <w:gridSpan w:val="3"/>
          </w:tcPr>
          <w:p w14:paraId="0A63C99C" w14:textId="11246A40" w:rsidR="00636B65" w:rsidRPr="008629CC" w:rsidDel="00353231" w:rsidRDefault="00636B65" w:rsidP="009F7EF7">
            <w:pPr>
              <w:jc w:val="both"/>
              <w:rPr>
                <w:del w:id="479" w:author="ERCOT" w:date="2023-09-22T12:04:00Z"/>
                <w:b/>
                <w:bCs/>
              </w:rPr>
            </w:pPr>
            <w:del w:id="480"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313A0D63" w14:textId="3019819B" w:rsidR="00636B65" w:rsidRPr="008629CC" w:rsidDel="00353231" w:rsidRDefault="00636B65" w:rsidP="009F7EF7">
            <w:pPr>
              <w:jc w:val="both"/>
              <w:rPr>
                <w:del w:id="481" w:author="ERCOT" w:date="2023-09-22T12:04:00Z"/>
                <w:b/>
                <w:bCs/>
              </w:rPr>
            </w:pPr>
            <w:del w:id="482" w:author="ERCOT" w:date="2023-09-22T12:04:00Z">
              <w:r w:rsidRPr="008629CC" w:rsidDel="00353231">
                <w:rPr>
                  <w:b/>
                  <w:bCs/>
                </w:rPr>
                <w:delText>Zip:</w:delText>
              </w:r>
            </w:del>
          </w:p>
        </w:tc>
        <w:tc>
          <w:tcPr>
            <w:tcW w:w="2206" w:type="dxa"/>
          </w:tcPr>
          <w:p w14:paraId="1B204CC9" w14:textId="06882729" w:rsidR="00636B65" w:rsidRPr="008629CC" w:rsidDel="00353231" w:rsidRDefault="00636B65" w:rsidP="009F7EF7">
            <w:pPr>
              <w:jc w:val="both"/>
              <w:rPr>
                <w:del w:id="483" w:author="ERCOT" w:date="2023-09-22T12:04:00Z"/>
                <w:b/>
                <w:bCs/>
              </w:rPr>
            </w:pPr>
            <w:del w:id="484"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4C43A3">
        <w:tc>
          <w:tcPr>
            <w:tcW w:w="1376" w:type="dxa"/>
            <w:gridSpan w:val="2"/>
          </w:tcPr>
          <w:p w14:paraId="2C7A3982" w14:textId="77777777" w:rsidR="00636B65" w:rsidRPr="008629CC" w:rsidRDefault="00636B65" w:rsidP="009F7EF7">
            <w:pPr>
              <w:jc w:val="both"/>
              <w:rPr>
                <w:b/>
                <w:bCs/>
              </w:rPr>
            </w:pPr>
            <w:r w:rsidRPr="008629CC">
              <w:rPr>
                <w:b/>
                <w:bCs/>
              </w:rPr>
              <w:t>Telephone:</w:t>
            </w:r>
          </w:p>
        </w:tc>
        <w:tc>
          <w:tcPr>
            <w:tcW w:w="2907" w:type="dxa"/>
            <w:gridSpan w:val="4"/>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71BA1CDF" w14:textId="502705A7" w:rsidR="00636B65" w:rsidRPr="008629CC" w:rsidRDefault="00636B65" w:rsidP="009F7EF7">
            <w:pPr>
              <w:jc w:val="both"/>
              <w:rPr>
                <w:b/>
                <w:bCs/>
              </w:rPr>
            </w:pPr>
            <w:del w:id="485" w:author="ERCOT" w:date="2023-09-14T08:35:00Z">
              <w:r w:rsidRPr="008629CC" w:rsidDel="004E4BE9">
                <w:rPr>
                  <w:b/>
                  <w:bCs/>
                </w:rPr>
                <w:delText>Fax:</w:delText>
              </w:r>
            </w:del>
          </w:p>
        </w:tc>
        <w:tc>
          <w:tcPr>
            <w:tcW w:w="4359" w:type="dxa"/>
            <w:gridSpan w:val="4"/>
          </w:tcPr>
          <w:p w14:paraId="0BF284B6" w14:textId="08B2D877" w:rsidR="00636B65" w:rsidRPr="008629CC" w:rsidRDefault="00636B65" w:rsidP="009F7EF7">
            <w:pPr>
              <w:jc w:val="both"/>
              <w:rPr>
                <w:b/>
                <w:bCs/>
              </w:rPr>
            </w:pPr>
            <w:del w:id="48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4C43A3">
        <w:tc>
          <w:tcPr>
            <w:tcW w:w="1796" w:type="dxa"/>
            <w:gridSpan w:val="4"/>
          </w:tcPr>
          <w:p w14:paraId="5009B710" w14:textId="77777777" w:rsidR="00636B65" w:rsidRPr="008629CC" w:rsidRDefault="00636B65" w:rsidP="009F7EF7">
            <w:pPr>
              <w:jc w:val="both"/>
              <w:rPr>
                <w:b/>
                <w:bCs/>
              </w:rPr>
            </w:pPr>
            <w:r w:rsidRPr="008629CC">
              <w:rPr>
                <w:b/>
                <w:bCs/>
              </w:rPr>
              <w:t>Email Address:</w:t>
            </w:r>
          </w:p>
        </w:tc>
        <w:tc>
          <w:tcPr>
            <w:tcW w:w="7554" w:type="dxa"/>
            <w:gridSpan w:val="7"/>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38FE6D53" w14:textId="77777777" w:rsidTr="004C43A3">
        <w:tc>
          <w:tcPr>
            <w:tcW w:w="1523" w:type="dxa"/>
            <w:gridSpan w:val="3"/>
          </w:tcPr>
          <w:p w14:paraId="3683C967" w14:textId="77777777" w:rsidR="00636B65" w:rsidRPr="008629CC" w:rsidRDefault="00636B65" w:rsidP="009F7EF7">
            <w:pPr>
              <w:jc w:val="both"/>
              <w:rPr>
                <w:b/>
                <w:bCs/>
              </w:rPr>
            </w:pPr>
            <w:r w:rsidRPr="008629CC">
              <w:rPr>
                <w:b/>
                <w:bCs/>
              </w:rPr>
              <w:t>Name:</w:t>
            </w:r>
          </w:p>
        </w:tc>
        <w:tc>
          <w:tcPr>
            <w:tcW w:w="3468" w:type="dxa"/>
            <w:gridSpan w:val="4"/>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35002372" w14:textId="2C05D248" w:rsidR="00636B65" w:rsidRPr="008629CC" w:rsidRDefault="00636B65" w:rsidP="009F7EF7">
            <w:pPr>
              <w:jc w:val="both"/>
              <w:rPr>
                <w:b/>
                <w:bCs/>
              </w:rPr>
            </w:pPr>
            <w:del w:id="487" w:author="ERCOT" w:date="2023-09-14T08:36:00Z">
              <w:r w:rsidRPr="008629CC" w:rsidDel="004E4BE9">
                <w:rPr>
                  <w:b/>
                  <w:bCs/>
                </w:rPr>
                <w:delText>Title:</w:delText>
              </w:r>
            </w:del>
          </w:p>
        </w:tc>
        <w:tc>
          <w:tcPr>
            <w:tcW w:w="3497" w:type="dxa"/>
            <w:gridSpan w:val="3"/>
          </w:tcPr>
          <w:p w14:paraId="615C9CF6" w14:textId="02B83B0D" w:rsidR="00636B65" w:rsidRPr="008629CC" w:rsidRDefault="00636B65" w:rsidP="009F7EF7">
            <w:pPr>
              <w:jc w:val="both"/>
              <w:rPr>
                <w:b/>
                <w:bCs/>
              </w:rPr>
            </w:pPr>
            <w:del w:id="488"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4C43A3">
        <w:trPr>
          <w:del w:id="489" w:author="ERCOT" w:date="2023-09-22T12:06:00Z"/>
        </w:trPr>
        <w:tc>
          <w:tcPr>
            <w:tcW w:w="1376" w:type="dxa"/>
            <w:gridSpan w:val="2"/>
          </w:tcPr>
          <w:p w14:paraId="13B4C878" w14:textId="45B09D4E" w:rsidR="00636B65" w:rsidRPr="008629CC" w:rsidDel="00353231" w:rsidRDefault="00636B65" w:rsidP="009F7EF7">
            <w:pPr>
              <w:jc w:val="both"/>
              <w:rPr>
                <w:del w:id="490" w:author="ERCOT" w:date="2023-09-22T12:06:00Z"/>
                <w:b/>
                <w:bCs/>
              </w:rPr>
            </w:pPr>
            <w:del w:id="491" w:author="ERCOT" w:date="2023-09-22T12:06:00Z">
              <w:r w:rsidRPr="008629CC" w:rsidDel="00353231">
                <w:rPr>
                  <w:b/>
                  <w:bCs/>
                </w:rPr>
                <w:delText>Address:</w:delText>
              </w:r>
            </w:del>
          </w:p>
        </w:tc>
        <w:tc>
          <w:tcPr>
            <w:tcW w:w="7974" w:type="dxa"/>
            <w:gridSpan w:val="9"/>
          </w:tcPr>
          <w:p w14:paraId="197B69BB" w14:textId="0F72181A" w:rsidR="00636B65" w:rsidRPr="008629CC" w:rsidDel="00353231" w:rsidRDefault="00636B65" w:rsidP="009F7EF7">
            <w:pPr>
              <w:jc w:val="both"/>
              <w:rPr>
                <w:del w:id="492" w:author="ERCOT" w:date="2023-09-22T12:06:00Z"/>
                <w:b/>
                <w:bCs/>
              </w:rPr>
            </w:pPr>
            <w:del w:id="493"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4C43A3">
        <w:trPr>
          <w:del w:id="494" w:author="ERCOT" w:date="2023-09-22T12:06:00Z"/>
        </w:trPr>
        <w:tc>
          <w:tcPr>
            <w:tcW w:w="1025" w:type="dxa"/>
          </w:tcPr>
          <w:p w14:paraId="79DF32C7" w14:textId="4AAB1CA4" w:rsidR="00636B65" w:rsidRPr="008629CC" w:rsidDel="00353231" w:rsidRDefault="00636B65" w:rsidP="009F7EF7">
            <w:pPr>
              <w:jc w:val="both"/>
              <w:rPr>
                <w:del w:id="495" w:author="ERCOT" w:date="2023-09-22T12:06:00Z"/>
                <w:b/>
                <w:bCs/>
              </w:rPr>
            </w:pPr>
            <w:del w:id="496" w:author="ERCOT" w:date="2023-09-22T12:06:00Z">
              <w:r w:rsidRPr="008629CC" w:rsidDel="00353231">
                <w:rPr>
                  <w:b/>
                  <w:bCs/>
                </w:rPr>
                <w:delText>City:</w:delText>
              </w:r>
            </w:del>
          </w:p>
        </w:tc>
        <w:tc>
          <w:tcPr>
            <w:tcW w:w="2384" w:type="dxa"/>
            <w:gridSpan w:val="4"/>
          </w:tcPr>
          <w:p w14:paraId="02AC0172" w14:textId="3A643B34" w:rsidR="00636B65" w:rsidRPr="008629CC" w:rsidDel="00353231" w:rsidRDefault="00636B65" w:rsidP="009F7EF7">
            <w:pPr>
              <w:jc w:val="both"/>
              <w:rPr>
                <w:del w:id="497" w:author="ERCOT" w:date="2023-09-22T12:06:00Z"/>
                <w:b/>
                <w:bCs/>
              </w:rPr>
            </w:pPr>
            <w:del w:id="498"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1BC01D5A" w14:textId="5C6D7632" w:rsidR="00636B65" w:rsidRPr="008629CC" w:rsidDel="00353231" w:rsidRDefault="00636B65" w:rsidP="009F7EF7">
            <w:pPr>
              <w:jc w:val="both"/>
              <w:rPr>
                <w:del w:id="499" w:author="ERCOT" w:date="2023-09-22T12:06:00Z"/>
                <w:b/>
                <w:bCs/>
              </w:rPr>
            </w:pPr>
            <w:del w:id="500" w:author="ERCOT" w:date="2023-09-22T12:06:00Z">
              <w:r w:rsidRPr="008629CC" w:rsidDel="00353231">
                <w:rPr>
                  <w:b/>
                  <w:bCs/>
                </w:rPr>
                <w:delText>State:</w:delText>
              </w:r>
            </w:del>
          </w:p>
        </w:tc>
        <w:tc>
          <w:tcPr>
            <w:tcW w:w="2069" w:type="dxa"/>
            <w:gridSpan w:val="3"/>
          </w:tcPr>
          <w:p w14:paraId="3432BC3F" w14:textId="77BA98A6" w:rsidR="00636B65" w:rsidRPr="008629CC" w:rsidDel="00353231" w:rsidRDefault="00636B65" w:rsidP="009F7EF7">
            <w:pPr>
              <w:jc w:val="both"/>
              <w:rPr>
                <w:del w:id="501" w:author="ERCOT" w:date="2023-09-22T12:06:00Z"/>
                <w:b/>
                <w:bCs/>
              </w:rPr>
            </w:pPr>
            <w:del w:id="502"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196C905C" w14:textId="446E72DE" w:rsidR="00636B65" w:rsidRPr="008629CC" w:rsidDel="00353231" w:rsidRDefault="00636B65" w:rsidP="009F7EF7">
            <w:pPr>
              <w:jc w:val="both"/>
              <w:rPr>
                <w:del w:id="503" w:author="ERCOT" w:date="2023-09-22T12:06:00Z"/>
                <w:b/>
                <w:bCs/>
              </w:rPr>
            </w:pPr>
            <w:del w:id="504" w:author="ERCOT" w:date="2023-09-22T12:06:00Z">
              <w:r w:rsidRPr="008629CC" w:rsidDel="00353231">
                <w:rPr>
                  <w:b/>
                  <w:bCs/>
                </w:rPr>
                <w:delText>Zip:</w:delText>
              </w:r>
            </w:del>
          </w:p>
        </w:tc>
        <w:tc>
          <w:tcPr>
            <w:tcW w:w="2206" w:type="dxa"/>
          </w:tcPr>
          <w:p w14:paraId="74EADA3B" w14:textId="74733897" w:rsidR="00636B65" w:rsidRPr="008629CC" w:rsidDel="00353231" w:rsidRDefault="00636B65" w:rsidP="009F7EF7">
            <w:pPr>
              <w:jc w:val="both"/>
              <w:rPr>
                <w:del w:id="505" w:author="ERCOT" w:date="2023-09-22T12:06:00Z"/>
                <w:b/>
                <w:bCs/>
              </w:rPr>
            </w:pPr>
            <w:del w:id="506"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4C43A3">
        <w:tc>
          <w:tcPr>
            <w:tcW w:w="1376" w:type="dxa"/>
            <w:gridSpan w:val="2"/>
          </w:tcPr>
          <w:p w14:paraId="0604DC00" w14:textId="77777777" w:rsidR="00636B65" w:rsidRPr="008629CC" w:rsidRDefault="00636B65" w:rsidP="009F7EF7">
            <w:pPr>
              <w:jc w:val="both"/>
              <w:rPr>
                <w:b/>
                <w:bCs/>
              </w:rPr>
            </w:pPr>
            <w:r w:rsidRPr="008629CC">
              <w:rPr>
                <w:b/>
                <w:bCs/>
              </w:rPr>
              <w:t>Telephone:</w:t>
            </w:r>
          </w:p>
        </w:tc>
        <w:tc>
          <w:tcPr>
            <w:tcW w:w="2907" w:type="dxa"/>
            <w:gridSpan w:val="4"/>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80EC006" w14:textId="73F88E78" w:rsidR="00636B65" w:rsidRPr="008629CC" w:rsidRDefault="00636B65" w:rsidP="009F7EF7">
            <w:pPr>
              <w:jc w:val="both"/>
              <w:rPr>
                <w:b/>
                <w:bCs/>
              </w:rPr>
            </w:pPr>
            <w:del w:id="507" w:author="ERCOT" w:date="2023-09-14T08:36:00Z">
              <w:r w:rsidRPr="008629CC" w:rsidDel="004E4BE9">
                <w:rPr>
                  <w:b/>
                  <w:bCs/>
                </w:rPr>
                <w:delText>Fax:</w:delText>
              </w:r>
            </w:del>
          </w:p>
        </w:tc>
        <w:tc>
          <w:tcPr>
            <w:tcW w:w="4359" w:type="dxa"/>
            <w:gridSpan w:val="4"/>
          </w:tcPr>
          <w:p w14:paraId="78E97D2B" w14:textId="177F6AB8" w:rsidR="00636B65" w:rsidRPr="008629CC" w:rsidRDefault="00636B65" w:rsidP="009F7EF7">
            <w:pPr>
              <w:jc w:val="both"/>
              <w:rPr>
                <w:b/>
                <w:bCs/>
              </w:rPr>
            </w:pPr>
            <w:del w:id="508"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4C43A3">
        <w:tc>
          <w:tcPr>
            <w:tcW w:w="1796" w:type="dxa"/>
            <w:gridSpan w:val="4"/>
          </w:tcPr>
          <w:p w14:paraId="66F509F4" w14:textId="77777777" w:rsidR="00636B65" w:rsidRPr="008629CC" w:rsidRDefault="00636B65" w:rsidP="009F7EF7">
            <w:pPr>
              <w:jc w:val="both"/>
              <w:rPr>
                <w:b/>
                <w:bCs/>
              </w:rPr>
            </w:pPr>
            <w:r w:rsidRPr="008629CC">
              <w:rPr>
                <w:b/>
                <w:bCs/>
              </w:rPr>
              <w:t>Email Address:</w:t>
            </w:r>
          </w:p>
        </w:tc>
        <w:tc>
          <w:tcPr>
            <w:tcW w:w="7554" w:type="dxa"/>
            <w:gridSpan w:val="7"/>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509"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51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511" w:author="ERCOT" w:date="2023-09-22T12:07:00Z"/>
        </w:trPr>
        <w:tc>
          <w:tcPr>
            <w:tcW w:w="1376" w:type="dxa"/>
            <w:gridSpan w:val="2"/>
          </w:tcPr>
          <w:p w14:paraId="60651995" w14:textId="1A254841" w:rsidR="00636B65" w:rsidRPr="008629CC" w:rsidDel="00161A8C" w:rsidRDefault="00636B65" w:rsidP="009F7EF7">
            <w:pPr>
              <w:jc w:val="both"/>
              <w:rPr>
                <w:del w:id="512" w:author="ERCOT" w:date="2023-09-22T12:07:00Z"/>
                <w:b/>
                <w:bCs/>
              </w:rPr>
            </w:pPr>
            <w:del w:id="513" w:author="ERCOT" w:date="2023-09-21T10:52:00Z">
              <w:r w:rsidRPr="008629CC" w:rsidDel="00FD1451">
                <w:rPr>
                  <w:b/>
                  <w:bCs/>
                </w:rPr>
                <w:lastRenderedPageBreak/>
                <w:delText>Address:</w:delText>
              </w:r>
            </w:del>
          </w:p>
        </w:tc>
        <w:tc>
          <w:tcPr>
            <w:tcW w:w="7974" w:type="dxa"/>
            <w:gridSpan w:val="9"/>
          </w:tcPr>
          <w:p w14:paraId="21936271" w14:textId="0F8CD4F3" w:rsidR="00636B65" w:rsidRPr="008629CC" w:rsidDel="00161A8C" w:rsidRDefault="00636B65" w:rsidP="009F7EF7">
            <w:pPr>
              <w:jc w:val="both"/>
              <w:rPr>
                <w:del w:id="514" w:author="ERCOT" w:date="2023-09-22T12:07:00Z"/>
                <w:b/>
                <w:bCs/>
              </w:rPr>
            </w:pPr>
            <w:del w:id="515"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516" w:author="ERCOT" w:date="2023-09-22T12:07:00Z"/>
        </w:trPr>
        <w:tc>
          <w:tcPr>
            <w:tcW w:w="1025" w:type="dxa"/>
          </w:tcPr>
          <w:p w14:paraId="2572F3AC" w14:textId="5A35436C" w:rsidR="00636B65" w:rsidRPr="008629CC" w:rsidDel="00161A8C" w:rsidRDefault="00636B65" w:rsidP="009F7EF7">
            <w:pPr>
              <w:jc w:val="both"/>
              <w:rPr>
                <w:del w:id="517" w:author="ERCOT" w:date="2023-09-22T12:07:00Z"/>
                <w:b/>
                <w:bCs/>
              </w:rPr>
            </w:pPr>
            <w:del w:id="518"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519" w:author="ERCOT" w:date="2023-09-22T12:07:00Z"/>
                <w:b/>
                <w:bCs/>
              </w:rPr>
            </w:pPr>
            <w:del w:id="520"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521" w:author="ERCOT" w:date="2023-09-22T12:07:00Z"/>
                <w:b/>
                <w:bCs/>
              </w:rPr>
            </w:pPr>
            <w:del w:id="522"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523" w:author="ERCOT" w:date="2023-09-22T12:07:00Z"/>
                <w:b/>
                <w:bCs/>
              </w:rPr>
            </w:pPr>
            <w:del w:id="524"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525" w:author="ERCOT" w:date="2023-09-22T12:07:00Z"/>
                <w:b/>
                <w:bCs/>
              </w:rPr>
            </w:pPr>
            <w:del w:id="526"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527" w:author="ERCOT" w:date="2023-09-22T12:07:00Z"/>
                <w:b/>
                <w:bCs/>
              </w:rPr>
            </w:pPr>
            <w:del w:id="528"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529"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53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298AEAF9" w14:textId="77777777" w:rsidTr="004C43A3">
        <w:tc>
          <w:tcPr>
            <w:tcW w:w="1523" w:type="dxa"/>
            <w:gridSpan w:val="3"/>
          </w:tcPr>
          <w:p w14:paraId="489294AA" w14:textId="77777777" w:rsidR="00636B65" w:rsidRPr="00BA4C1D" w:rsidRDefault="00636B65" w:rsidP="009F7EF7">
            <w:pPr>
              <w:jc w:val="both"/>
              <w:rPr>
                <w:b/>
                <w:bCs/>
              </w:rPr>
            </w:pPr>
            <w:r w:rsidRPr="00BA4C1D">
              <w:rPr>
                <w:b/>
                <w:bCs/>
              </w:rPr>
              <w:t>Name:</w:t>
            </w:r>
          </w:p>
        </w:tc>
        <w:tc>
          <w:tcPr>
            <w:tcW w:w="3468" w:type="dxa"/>
            <w:gridSpan w:val="4"/>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450A0DC8" w14:textId="5E43AAB6" w:rsidR="00636B65" w:rsidRPr="00BA4C1D" w:rsidRDefault="00636B65" w:rsidP="009F7EF7">
            <w:pPr>
              <w:jc w:val="both"/>
              <w:rPr>
                <w:b/>
                <w:bCs/>
              </w:rPr>
            </w:pPr>
            <w:del w:id="531" w:author="ERCOT" w:date="2023-09-14T08:37:00Z">
              <w:r w:rsidRPr="00BA4C1D" w:rsidDel="004E4BE9">
                <w:rPr>
                  <w:b/>
                  <w:bCs/>
                </w:rPr>
                <w:delText>Title:</w:delText>
              </w:r>
            </w:del>
          </w:p>
        </w:tc>
        <w:tc>
          <w:tcPr>
            <w:tcW w:w="3497" w:type="dxa"/>
            <w:gridSpan w:val="3"/>
          </w:tcPr>
          <w:p w14:paraId="2DBF9384" w14:textId="5523ECE3" w:rsidR="00636B65" w:rsidRPr="00BA4C1D" w:rsidRDefault="00636B65" w:rsidP="009F7EF7">
            <w:pPr>
              <w:jc w:val="both"/>
              <w:rPr>
                <w:b/>
                <w:bCs/>
              </w:rPr>
            </w:pPr>
            <w:del w:id="53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4C43A3">
        <w:trPr>
          <w:del w:id="533" w:author="ERCOT" w:date="2023-09-22T12:07:00Z"/>
        </w:trPr>
        <w:tc>
          <w:tcPr>
            <w:tcW w:w="1376" w:type="dxa"/>
            <w:gridSpan w:val="2"/>
          </w:tcPr>
          <w:p w14:paraId="516518E4" w14:textId="3C2E42C1" w:rsidR="00636B65" w:rsidRPr="00BA4C1D" w:rsidDel="00161A8C" w:rsidRDefault="00636B65" w:rsidP="009F7EF7">
            <w:pPr>
              <w:jc w:val="both"/>
              <w:rPr>
                <w:del w:id="534" w:author="ERCOT" w:date="2023-09-22T12:07:00Z"/>
                <w:b/>
                <w:bCs/>
              </w:rPr>
            </w:pPr>
            <w:del w:id="535" w:author="ERCOT" w:date="2023-09-22T12:07:00Z">
              <w:r w:rsidRPr="00BA4C1D" w:rsidDel="00161A8C">
                <w:rPr>
                  <w:b/>
                  <w:bCs/>
                </w:rPr>
                <w:delText>Address:</w:delText>
              </w:r>
            </w:del>
          </w:p>
        </w:tc>
        <w:tc>
          <w:tcPr>
            <w:tcW w:w="7974" w:type="dxa"/>
            <w:gridSpan w:val="9"/>
          </w:tcPr>
          <w:p w14:paraId="2E78B2C7" w14:textId="2D130382" w:rsidR="00636B65" w:rsidRPr="00BA4C1D" w:rsidDel="00161A8C" w:rsidRDefault="00636B65" w:rsidP="009F7EF7">
            <w:pPr>
              <w:jc w:val="both"/>
              <w:rPr>
                <w:del w:id="536" w:author="ERCOT" w:date="2023-09-22T12:07:00Z"/>
                <w:b/>
                <w:bCs/>
              </w:rPr>
            </w:pPr>
            <w:del w:id="537"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4C43A3">
        <w:trPr>
          <w:del w:id="538" w:author="ERCOT" w:date="2023-09-22T12:07:00Z"/>
        </w:trPr>
        <w:tc>
          <w:tcPr>
            <w:tcW w:w="1025" w:type="dxa"/>
          </w:tcPr>
          <w:p w14:paraId="34315492" w14:textId="68B87589" w:rsidR="00636B65" w:rsidRPr="00BA4C1D" w:rsidDel="00161A8C" w:rsidRDefault="00636B65" w:rsidP="009F7EF7">
            <w:pPr>
              <w:jc w:val="both"/>
              <w:rPr>
                <w:del w:id="539" w:author="ERCOT" w:date="2023-09-22T12:07:00Z"/>
                <w:b/>
                <w:bCs/>
              </w:rPr>
            </w:pPr>
            <w:del w:id="540" w:author="ERCOT" w:date="2023-09-22T12:07:00Z">
              <w:r w:rsidRPr="00BA4C1D" w:rsidDel="00161A8C">
                <w:rPr>
                  <w:b/>
                  <w:bCs/>
                </w:rPr>
                <w:delText>City:</w:delText>
              </w:r>
            </w:del>
          </w:p>
        </w:tc>
        <w:tc>
          <w:tcPr>
            <w:tcW w:w="2384" w:type="dxa"/>
            <w:gridSpan w:val="4"/>
          </w:tcPr>
          <w:p w14:paraId="6386282C" w14:textId="6375DF20" w:rsidR="00636B65" w:rsidRPr="00BA4C1D" w:rsidDel="00161A8C" w:rsidRDefault="00636B65" w:rsidP="009F7EF7">
            <w:pPr>
              <w:jc w:val="both"/>
              <w:rPr>
                <w:del w:id="541" w:author="ERCOT" w:date="2023-09-22T12:07:00Z"/>
                <w:b/>
                <w:bCs/>
              </w:rPr>
            </w:pPr>
            <w:del w:id="542"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
          <w:p w14:paraId="2CC01699" w14:textId="0D544D7C" w:rsidR="00636B65" w:rsidRPr="00BA4C1D" w:rsidDel="00161A8C" w:rsidRDefault="00636B65" w:rsidP="009F7EF7">
            <w:pPr>
              <w:jc w:val="both"/>
              <w:rPr>
                <w:del w:id="543" w:author="ERCOT" w:date="2023-09-22T12:07:00Z"/>
                <w:b/>
                <w:bCs/>
              </w:rPr>
            </w:pPr>
            <w:del w:id="544" w:author="ERCOT" w:date="2023-09-22T12:07:00Z">
              <w:r w:rsidRPr="00BA4C1D" w:rsidDel="00161A8C">
                <w:rPr>
                  <w:b/>
                  <w:bCs/>
                </w:rPr>
                <w:delText>State:</w:delText>
              </w:r>
            </w:del>
          </w:p>
        </w:tc>
        <w:tc>
          <w:tcPr>
            <w:tcW w:w="2069" w:type="dxa"/>
            <w:gridSpan w:val="3"/>
          </w:tcPr>
          <w:p w14:paraId="602FB3A9" w14:textId="5E5928BB" w:rsidR="00636B65" w:rsidRPr="00BA4C1D" w:rsidDel="00161A8C" w:rsidRDefault="00636B65" w:rsidP="009F7EF7">
            <w:pPr>
              <w:jc w:val="both"/>
              <w:rPr>
                <w:del w:id="545" w:author="ERCOT" w:date="2023-09-22T12:07:00Z"/>
                <w:b/>
                <w:bCs/>
              </w:rPr>
            </w:pPr>
            <w:del w:id="546"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
          <w:p w14:paraId="210C508F" w14:textId="4C54BE2F" w:rsidR="00636B65" w:rsidRPr="00BA4C1D" w:rsidDel="00161A8C" w:rsidRDefault="00636B65" w:rsidP="009F7EF7">
            <w:pPr>
              <w:jc w:val="both"/>
              <w:rPr>
                <w:del w:id="547" w:author="ERCOT" w:date="2023-09-22T12:07:00Z"/>
                <w:b/>
                <w:bCs/>
              </w:rPr>
            </w:pPr>
            <w:del w:id="548" w:author="ERCOT" w:date="2023-09-22T12:07:00Z">
              <w:r w:rsidRPr="00BA4C1D" w:rsidDel="00161A8C">
                <w:rPr>
                  <w:b/>
                  <w:bCs/>
                </w:rPr>
                <w:delText>Zip:</w:delText>
              </w:r>
            </w:del>
          </w:p>
        </w:tc>
        <w:tc>
          <w:tcPr>
            <w:tcW w:w="2206" w:type="dxa"/>
          </w:tcPr>
          <w:p w14:paraId="707B4295" w14:textId="6A10E178" w:rsidR="00636B65" w:rsidRPr="00BA4C1D" w:rsidDel="00161A8C" w:rsidRDefault="00636B65" w:rsidP="009F7EF7">
            <w:pPr>
              <w:jc w:val="both"/>
              <w:rPr>
                <w:del w:id="549" w:author="ERCOT" w:date="2023-09-22T12:07:00Z"/>
                <w:b/>
                <w:bCs/>
              </w:rPr>
            </w:pPr>
            <w:del w:id="550"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4C43A3">
        <w:tc>
          <w:tcPr>
            <w:tcW w:w="1376" w:type="dxa"/>
            <w:gridSpan w:val="2"/>
          </w:tcPr>
          <w:p w14:paraId="405B8D7E" w14:textId="77777777" w:rsidR="00636B65" w:rsidRPr="00BA4C1D" w:rsidRDefault="00636B65" w:rsidP="009F7EF7">
            <w:pPr>
              <w:jc w:val="both"/>
              <w:rPr>
                <w:b/>
                <w:bCs/>
              </w:rPr>
            </w:pPr>
            <w:r w:rsidRPr="00BA4C1D">
              <w:rPr>
                <w:b/>
                <w:bCs/>
              </w:rPr>
              <w:t>Telephone:</w:t>
            </w:r>
          </w:p>
        </w:tc>
        <w:tc>
          <w:tcPr>
            <w:tcW w:w="2907" w:type="dxa"/>
            <w:gridSpan w:val="4"/>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7E119513" w14:textId="3C94EDD6" w:rsidR="00636B65" w:rsidRPr="00BA4C1D" w:rsidRDefault="00636B65" w:rsidP="009F7EF7">
            <w:pPr>
              <w:jc w:val="both"/>
              <w:rPr>
                <w:b/>
                <w:bCs/>
              </w:rPr>
            </w:pPr>
            <w:del w:id="551" w:author="ERCOT" w:date="2023-09-14T08:37:00Z">
              <w:r w:rsidRPr="00BA4C1D" w:rsidDel="004E4BE9">
                <w:rPr>
                  <w:b/>
                  <w:bCs/>
                </w:rPr>
                <w:delText>Fax:</w:delText>
              </w:r>
            </w:del>
          </w:p>
        </w:tc>
        <w:tc>
          <w:tcPr>
            <w:tcW w:w="4359" w:type="dxa"/>
            <w:gridSpan w:val="4"/>
          </w:tcPr>
          <w:p w14:paraId="0390ECB2" w14:textId="6CD182D4" w:rsidR="00636B65" w:rsidRPr="00BA4C1D" w:rsidRDefault="00636B65" w:rsidP="009F7EF7">
            <w:pPr>
              <w:jc w:val="both"/>
              <w:rPr>
                <w:b/>
                <w:bCs/>
              </w:rPr>
            </w:pPr>
            <w:del w:id="55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4C43A3">
        <w:tc>
          <w:tcPr>
            <w:tcW w:w="1796" w:type="dxa"/>
            <w:gridSpan w:val="4"/>
          </w:tcPr>
          <w:p w14:paraId="3137D0A5" w14:textId="77777777" w:rsidR="00636B65" w:rsidRPr="00BA4C1D" w:rsidRDefault="00636B65" w:rsidP="009F7EF7">
            <w:pPr>
              <w:jc w:val="both"/>
              <w:rPr>
                <w:b/>
                <w:bCs/>
              </w:rPr>
            </w:pPr>
            <w:r w:rsidRPr="00BA4C1D">
              <w:rPr>
                <w:b/>
                <w:bCs/>
              </w:rPr>
              <w:t>Email Address:</w:t>
            </w:r>
          </w:p>
        </w:tc>
        <w:tc>
          <w:tcPr>
            <w:tcW w:w="7554" w:type="dxa"/>
            <w:gridSpan w:val="7"/>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7036AE76" w14:textId="77777777" w:rsidTr="004C43A3">
        <w:tc>
          <w:tcPr>
            <w:tcW w:w="1513" w:type="dxa"/>
            <w:gridSpan w:val="3"/>
          </w:tcPr>
          <w:p w14:paraId="468D1D63" w14:textId="77777777" w:rsidR="00636B65" w:rsidRPr="008629CC" w:rsidRDefault="00636B65" w:rsidP="009F7EF7">
            <w:pPr>
              <w:jc w:val="both"/>
              <w:rPr>
                <w:b/>
                <w:bCs/>
              </w:rPr>
            </w:pPr>
            <w:r w:rsidRPr="008629CC">
              <w:rPr>
                <w:b/>
                <w:bCs/>
              </w:rPr>
              <w:t>Name:</w:t>
            </w:r>
          </w:p>
        </w:tc>
        <w:tc>
          <w:tcPr>
            <w:tcW w:w="3460" w:type="dxa"/>
            <w:gridSpan w:val="4"/>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442182C3" w14:textId="7F6375E6" w:rsidR="00636B65" w:rsidRPr="008629CC" w:rsidRDefault="00636B65" w:rsidP="009F7EF7">
            <w:pPr>
              <w:jc w:val="both"/>
              <w:rPr>
                <w:b/>
                <w:bCs/>
              </w:rPr>
            </w:pPr>
            <w:del w:id="553" w:author="ERCOT" w:date="2023-09-14T08:42:00Z">
              <w:r w:rsidRPr="008629CC" w:rsidDel="004E4BE9">
                <w:rPr>
                  <w:b/>
                  <w:bCs/>
                </w:rPr>
                <w:delText>Title:</w:delText>
              </w:r>
            </w:del>
          </w:p>
        </w:tc>
        <w:tc>
          <w:tcPr>
            <w:tcW w:w="3515" w:type="dxa"/>
            <w:gridSpan w:val="3"/>
          </w:tcPr>
          <w:p w14:paraId="54A244CF" w14:textId="6EFD1D8C" w:rsidR="00636B65" w:rsidRPr="008629CC" w:rsidRDefault="00636B65" w:rsidP="009F7EF7">
            <w:pPr>
              <w:jc w:val="both"/>
              <w:rPr>
                <w:b/>
                <w:bCs/>
              </w:rPr>
            </w:pPr>
            <w:del w:id="55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4C43A3">
        <w:trPr>
          <w:del w:id="555" w:author="ERCOT" w:date="2023-09-22T12:08:00Z"/>
        </w:trPr>
        <w:tc>
          <w:tcPr>
            <w:tcW w:w="1363" w:type="dxa"/>
            <w:gridSpan w:val="2"/>
          </w:tcPr>
          <w:p w14:paraId="7CCFC8F8" w14:textId="198A5F2D" w:rsidR="00636B65" w:rsidRPr="008629CC" w:rsidDel="00161A8C" w:rsidRDefault="00636B65" w:rsidP="009F7EF7">
            <w:pPr>
              <w:jc w:val="both"/>
              <w:rPr>
                <w:del w:id="556" w:author="ERCOT" w:date="2023-09-22T12:08:00Z"/>
                <w:b/>
                <w:bCs/>
              </w:rPr>
            </w:pPr>
            <w:del w:id="557" w:author="ERCOT" w:date="2023-09-22T12:08:00Z">
              <w:r w:rsidRPr="008629CC" w:rsidDel="00161A8C">
                <w:rPr>
                  <w:b/>
                  <w:bCs/>
                </w:rPr>
                <w:delText>Address:</w:delText>
              </w:r>
            </w:del>
          </w:p>
        </w:tc>
        <w:tc>
          <w:tcPr>
            <w:tcW w:w="7987" w:type="dxa"/>
            <w:gridSpan w:val="9"/>
          </w:tcPr>
          <w:p w14:paraId="4A5DC5B5" w14:textId="6EB88786" w:rsidR="00636B65" w:rsidRPr="008629CC" w:rsidDel="00161A8C" w:rsidRDefault="00636B65" w:rsidP="009F7EF7">
            <w:pPr>
              <w:jc w:val="both"/>
              <w:rPr>
                <w:del w:id="558" w:author="ERCOT" w:date="2023-09-22T12:08:00Z"/>
                <w:b/>
                <w:bCs/>
              </w:rPr>
            </w:pPr>
            <w:del w:id="55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4C43A3">
        <w:trPr>
          <w:del w:id="560" w:author="ERCOT" w:date="2023-09-22T12:08:00Z"/>
        </w:trPr>
        <w:tc>
          <w:tcPr>
            <w:tcW w:w="988" w:type="dxa"/>
          </w:tcPr>
          <w:p w14:paraId="024228CA" w14:textId="711CE42E" w:rsidR="00636B65" w:rsidRPr="008629CC" w:rsidDel="00161A8C" w:rsidRDefault="00636B65" w:rsidP="009F7EF7">
            <w:pPr>
              <w:jc w:val="both"/>
              <w:rPr>
                <w:del w:id="561" w:author="ERCOT" w:date="2023-09-22T12:08:00Z"/>
                <w:b/>
                <w:bCs/>
              </w:rPr>
            </w:pPr>
            <w:del w:id="562" w:author="ERCOT" w:date="2023-09-22T12:08:00Z">
              <w:r w:rsidRPr="008629CC" w:rsidDel="00161A8C">
                <w:rPr>
                  <w:b/>
                  <w:bCs/>
                </w:rPr>
                <w:delText>City:</w:delText>
              </w:r>
            </w:del>
          </w:p>
        </w:tc>
        <w:tc>
          <w:tcPr>
            <w:tcW w:w="2401" w:type="dxa"/>
            <w:gridSpan w:val="4"/>
          </w:tcPr>
          <w:p w14:paraId="3F237EE9" w14:textId="23CF3031" w:rsidR="00636B65" w:rsidRPr="008629CC" w:rsidDel="00161A8C" w:rsidRDefault="00636B65" w:rsidP="009F7EF7">
            <w:pPr>
              <w:jc w:val="both"/>
              <w:rPr>
                <w:del w:id="563" w:author="ERCOT" w:date="2023-09-22T12:08:00Z"/>
                <w:b/>
                <w:bCs/>
              </w:rPr>
            </w:pPr>
            <w:del w:id="564"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4FC88CF5" w14:textId="5248BFFE" w:rsidR="00636B65" w:rsidRPr="008629CC" w:rsidDel="00161A8C" w:rsidRDefault="00636B65" w:rsidP="009F7EF7">
            <w:pPr>
              <w:jc w:val="both"/>
              <w:rPr>
                <w:del w:id="565" w:author="ERCOT" w:date="2023-09-22T12:08:00Z"/>
                <w:b/>
                <w:bCs/>
              </w:rPr>
            </w:pPr>
            <w:del w:id="566" w:author="ERCOT" w:date="2023-09-22T12:08:00Z">
              <w:r w:rsidRPr="008629CC" w:rsidDel="00161A8C">
                <w:rPr>
                  <w:b/>
                  <w:bCs/>
                </w:rPr>
                <w:delText>State:</w:delText>
              </w:r>
            </w:del>
          </w:p>
        </w:tc>
        <w:tc>
          <w:tcPr>
            <w:tcW w:w="2074" w:type="dxa"/>
            <w:gridSpan w:val="3"/>
          </w:tcPr>
          <w:p w14:paraId="5BD47B74" w14:textId="35AD37EF" w:rsidR="00636B65" w:rsidRPr="008629CC" w:rsidDel="00161A8C" w:rsidRDefault="00636B65" w:rsidP="009F7EF7">
            <w:pPr>
              <w:jc w:val="both"/>
              <w:rPr>
                <w:del w:id="567" w:author="ERCOT" w:date="2023-09-22T12:08:00Z"/>
                <w:b/>
                <w:bCs/>
              </w:rPr>
            </w:pPr>
            <w:del w:id="56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0190F2ED" w14:textId="440D238B" w:rsidR="00636B65" w:rsidRPr="008629CC" w:rsidDel="00161A8C" w:rsidRDefault="00636B65" w:rsidP="009F7EF7">
            <w:pPr>
              <w:jc w:val="both"/>
              <w:rPr>
                <w:del w:id="569" w:author="ERCOT" w:date="2023-09-22T12:08:00Z"/>
                <w:b/>
                <w:bCs/>
              </w:rPr>
            </w:pPr>
            <w:del w:id="570" w:author="ERCOT" w:date="2023-09-22T12:08:00Z">
              <w:r w:rsidRPr="008629CC" w:rsidDel="00161A8C">
                <w:rPr>
                  <w:b/>
                  <w:bCs/>
                </w:rPr>
                <w:delText>Zip:</w:delText>
              </w:r>
            </w:del>
          </w:p>
        </w:tc>
        <w:tc>
          <w:tcPr>
            <w:tcW w:w="2219" w:type="dxa"/>
          </w:tcPr>
          <w:p w14:paraId="30C42326" w14:textId="4719615D" w:rsidR="00636B65" w:rsidRPr="008629CC" w:rsidDel="00161A8C" w:rsidRDefault="00636B65" w:rsidP="009F7EF7">
            <w:pPr>
              <w:jc w:val="both"/>
              <w:rPr>
                <w:del w:id="571" w:author="ERCOT" w:date="2023-09-22T12:08:00Z"/>
                <w:b/>
                <w:bCs/>
              </w:rPr>
            </w:pPr>
            <w:del w:id="572"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4C43A3">
        <w:tc>
          <w:tcPr>
            <w:tcW w:w="1363" w:type="dxa"/>
            <w:gridSpan w:val="2"/>
          </w:tcPr>
          <w:p w14:paraId="64102B7F" w14:textId="77777777" w:rsidR="00636B65" w:rsidRPr="008629CC" w:rsidRDefault="00636B65" w:rsidP="009F7EF7">
            <w:pPr>
              <w:jc w:val="both"/>
              <w:rPr>
                <w:b/>
                <w:bCs/>
              </w:rPr>
            </w:pPr>
            <w:r w:rsidRPr="008629CC">
              <w:rPr>
                <w:b/>
                <w:bCs/>
              </w:rPr>
              <w:t>Telephone:</w:t>
            </w:r>
          </w:p>
        </w:tc>
        <w:tc>
          <w:tcPr>
            <w:tcW w:w="2901" w:type="dxa"/>
            <w:gridSpan w:val="4"/>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4841759C" w14:textId="7373289F" w:rsidR="00636B65" w:rsidRPr="008629CC" w:rsidRDefault="00636B65" w:rsidP="009F7EF7">
            <w:pPr>
              <w:jc w:val="both"/>
              <w:rPr>
                <w:b/>
                <w:bCs/>
              </w:rPr>
            </w:pPr>
            <w:del w:id="573" w:author="ERCOT" w:date="2023-09-14T08:42:00Z">
              <w:r w:rsidRPr="008629CC" w:rsidDel="004E4BE9">
                <w:rPr>
                  <w:b/>
                  <w:bCs/>
                </w:rPr>
                <w:delText>Fax:</w:delText>
              </w:r>
            </w:del>
          </w:p>
        </w:tc>
        <w:tc>
          <w:tcPr>
            <w:tcW w:w="4377" w:type="dxa"/>
            <w:gridSpan w:val="4"/>
          </w:tcPr>
          <w:p w14:paraId="1249C734" w14:textId="0DE709E4" w:rsidR="00636B65" w:rsidRPr="008629CC" w:rsidRDefault="00636B65" w:rsidP="009F7EF7">
            <w:pPr>
              <w:jc w:val="both"/>
              <w:rPr>
                <w:b/>
                <w:bCs/>
              </w:rPr>
            </w:pPr>
            <w:del w:id="57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4C43A3">
        <w:tc>
          <w:tcPr>
            <w:tcW w:w="1791" w:type="dxa"/>
            <w:gridSpan w:val="4"/>
          </w:tcPr>
          <w:p w14:paraId="49CE04AC" w14:textId="77777777" w:rsidR="00636B65" w:rsidRPr="008629CC" w:rsidRDefault="00636B65" w:rsidP="009F7EF7">
            <w:pPr>
              <w:jc w:val="both"/>
              <w:rPr>
                <w:b/>
                <w:bCs/>
              </w:rPr>
            </w:pPr>
            <w:r w:rsidRPr="008629CC">
              <w:rPr>
                <w:b/>
                <w:bCs/>
              </w:rPr>
              <w:t>Email Address:</w:t>
            </w:r>
          </w:p>
        </w:tc>
        <w:tc>
          <w:tcPr>
            <w:tcW w:w="7559" w:type="dxa"/>
            <w:gridSpan w:val="7"/>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00572370" w14:textId="77777777" w:rsidTr="004C43A3">
        <w:tc>
          <w:tcPr>
            <w:tcW w:w="1513" w:type="dxa"/>
            <w:gridSpan w:val="3"/>
          </w:tcPr>
          <w:p w14:paraId="2D17C002" w14:textId="77777777" w:rsidR="00636B65" w:rsidRPr="008629CC" w:rsidRDefault="00636B65" w:rsidP="009F7EF7">
            <w:pPr>
              <w:jc w:val="both"/>
              <w:rPr>
                <w:b/>
                <w:bCs/>
              </w:rPr>
            </w:pPr>
            <w:r w:rsidRPr="008629CC">
              <w:rPr>
                <w:b/>
                <w:bCs/>
              </w:rPr>
              <w:t>Name:</w:t>
            </w:r>
          </w:p>
        </w:tc>
        <w:tc>
          <w:tcPr>
            <w:tcW w:w="3460" w:type="dxa"/>
            <w:gridSpan w:val="4"/>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E13927A" w14:textId="0C39471F" w:rsidR="00636B65" w:rsidRPr="008629CC" w:rsidRDefault="00636B65" w:rsidP="009F7EF7">
            <w:pPr>
              <w:jc w:val="both"/>
              <w:rPr>
                <w:b/>
                <w:bCs/>
              </w:rPr>
            </w:pPr>
            <w:del w:id="575" w:author="ERCOT" w:date="2023-09-14T08:42:00Z">
              <w:r w:rsidRPr="008629CC" w:rsidDel="004E4BE9">
                <w:rPr>
                  <w:b/>
                  <w:bCs/>
                </w:rPr>
                <w:delText>Title:</w:delText>
              </w:r>
            </w:del>
          </w:p>
        </w:tc>
        <w:tc>
          <w:tcPr>
            <w:tcW w:w="3515" w:type="dxa"/>
            <w:gridSpan w:val="3"/>
          </w:tcPr>
          <w:p w14:paraId="1FE71D2E" w14:textId="4672C452" w:rsidR="00636B65" w:rsidRPr="008629CC" w:rsidRDefault="00636B65" w:rsidP="009F7EF7">
            <w:pPr>
              <w:jc w:val="both"/>
              <w:rPr>
                <w:b/>
                <w:bCs/>
              </w:rPr>
            </w:pPr>
            <w:del w:id="576"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4C43A3">
        <w:trPr>
          <w:del w:id="577" w:author="ERCOT" w:date="2023-09-22T12:08:00Z"/>
        </w:trPr>
        <w:tc>
          <w:tcPr>
            <w:tcW w:w="1363" w:type="dxa"/>
            <w:gridSpan w:val="2"/>
          </w:tcPr>
          <w:p w14:paraId="29F73C3B" w14:textId="7C3915DF" w:rsidR="00636B65" w:rsidRPr="008629CC" w:rsidDel="00161A8C" w:rsidRDefault="00636B65" w:rsidP="009F7EF7">
            <w:pPr>
              <w:jc w:val="both"/>
              <w:rPr>
                <w:del w:id="578" w:author="ERCOT" w:date="2023-09-22T12:08:00Z"/>
                <w:b/>
                <w:bCs/>
              </w:rPr>
            </w:pPr>
            <w:del w:id="579" w:author="ERCOT" w:date="2023-09-22T12:08:00Z">
              <w:r w:rsidRPr="008629CC" w:rsidDel="00161A8C">
                <w:rPr>
                  <w:b/>
                  <w:bCs/>
                </w:rPr>
                <w:delText>Address:</w:delText>
              </w:r>
            </w:del>
          </w:p>
        </w:tc>
        <w:tc>
          <w:tcPr>
            <w:tcW w:w="7987" w:type="dxa"/>
            <w:gridSpan w:val="9"/>
          </w:tcPr>
          <w:p w14:paraId="0CCE7449" w14:textId="6ADC0F28" w:rsidR="00636B65" w:rsidRPr="008629CC" w:rsidDel="00161A8C" w:rsidRDefault="00636B65" w:rsidP="009F7EF7">
            <w:pPr>
              <w:jc w:val="both"/>
              <w:rPr>
                <w:del w:id="580" w:author="ERCOT" w:date="2023-09-22T12:08:00Z"/>
                <w:b/>
                <w:bCs/>
              </w:rPr>
            </w:pPr>
            <w:del w:id="581"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4C43A3">
        <w:trPr>
          <w:del w:id="582" w:author="ERCOT" w:date="2023-09-22T12:08:00Z"/>
        </w:trPr>
        <w:tc>
          <w:tcPr>
            <w:tcW w:w="988" w:type="dxa"/>
          </w:tcPr>
          <w:p w14:paraId="7CD1DB1F" w14:textId="53525882" w:rsidR="00636B65" w:rsidRPr="008629CC" w:rsidDel="00161A8C" w:rsidRDefault="00636B65" w:rsidP="009F7EF7">
            <w:pPr>
              <w:jc w:val="both"/>
              <w:rPr>
                <w:del w:id="583" w:author="ERCOT" w:date="2023-09-22T12:08:00Z"/>
                <w:b/>
                <w:bCs/>
              </w:rPr>
            </w:pPr>
            <w:del w:id="584" w:author="ERCOT" w:date="2023-09-22T12:08:00Z">
              <w:r w:rsidRPr="008629CC" w:rsidDel="00161A8C">
                <w:rPr>
                  <w:b/>
                  <w:bCs/>
                </w:rPr>
                <w:delText>City:</w:delText>
              </w:r>
            </w:del>
          </w:p>
        </w:tc>
        <w:tc>
          <w:tcPr>
            <w:tcW w:w="2401" w:type="dxa"/>
            <w:gridSpan w:val="4"/>
          </w:tcPr>
          <w:p w14:paraId="19D030A5" w14:textId="7A512849" w:rsidR="00636B65" w:rsidRPr="008629CC" w:rsidDel="00161A8C" w:rsidRDefault="00636B65" w:rsidP="009F7EF7">
            <w:pPr>
              <w:jc w:val="both"/>
              <w:rPr>
                <w:del w:id="585" w:author="ERCOT" w:date="2023-09-22T12:08:00Z"/>
                <w:b/>
                <w:bCs/>
              </w:rPr>
            </w:pPr>
            <w:del w:id="586"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62E6F17F" w14:textId="4B81D120" w:rsidR="00636B65" w:rsidRPr="008629CC" w:rsidDel="00161A8C" w:rsidRDefault="00636B65" w:rsidP="009F7EF7">
            <w:pPr>
              <w:jc w:val="both"/>
              <w:rPr>
                <w:del w:id="587" w:author="ERCOT" w:date="2023-09-22T12:08:00Z"/>
                <w:b/>
                <w:bCs/>
              </w:rPr>
            </w:pPr>
            <w:del w:id="588" w:author="ERCOT" w:date="2023-09-22T12:08:00Z">
              <w:r w:rsidRPr="008629CC" w:rsidDel="00161A8C">
                <w:rPr>
                  <w:b/>
                  <w:bCs/>
                </w:rPr>
                <w:delText>State:</w:delText>
              </w:r>
            </w:del>
          </w:p>
        </w:tc>
        <w:tc>
          <w:tcPr>
            <w:tcW w:w="2074" w:type="dxa"/>
            <w:gridSpan w:val="3"/>
          </w:tcPr>
          <w:p w14:paraId="50CB80E2" w14:textId="79E8601D" w:rsidR="00636B65" w:rsidRPr="008629CC" w:rsidDel="00161A8C" w:rsidRDefault="00636B65" w:rsidP="009F7EF7">
            <w:pPr>
              <w:jc w:val="both"/>
              <w:rPr>
                <w:del w:id="589" w:author="ERCOT" w:date="2023-09-22T12:08:00Z"/>
                <w:b/>
                <w:bCs/>
              </w:rPr>
            </w:pPr>
            <w:del w:id="59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A1C3F96" w14:textId="69D69C9C" w:rsidR="00636B65" w:rsidRPr="008629CC" w:rsidDel="00161A8C" w:rsidRDefault="00636B65" w:rsidP="009F7EF7">
            <w:pPr>
              <w:jc w:val="both"/>
              <w:rPr>
                <w:del w:id="591" w:author="ERCOT" w:date="2023-09-22T12:08:00Z"/>
                <w:b/>
                <w:bCs/>
              </w:rPr>
            </w:pPr>
            <w:del w:id="592" w:author="ERCOT" w:date="2023-09-22T12:08:00Z">
              <w:r w:rsidRPr="008629CC" w:rsidDel="00161A8C">
                <w:rPr>
                  <w:b/>
                  <w:bCs/>
                </w:rPr>
                <w:delText>Zip:</w:delText>
              </w:r>
            </w:del>
          </w:p>
        </w:tc>
        <w:tc>
          <w:tcPr>
            <w:tcW w:w="2219" w:type="dxa"/>
          </w:tcPr>
          <w:p w14:paraId="18C01D09" w14:textId="77134E0C" w:rsidR="00636B65" w:rsidRPr="008629CC" w:rsidDel="00161A8C" w:rsidRDefault="00636B65" w:rsidP="009F7EF7">
            <w:pPr>
              <w:jc w:val="both"/>
              <w:rPr>
                <w:del w:id="593" w:author="ERCOT" w:date="2023-09-22T12:08:00Z"/>
                <w:b/>
                <w:bCs/>
              </w:rPr>
            </w:pPr>
            <w:del w:id="594"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4C43A3">
        <w:tc>
          <w:tcPr>
            <w:tcW w:w="1363" w:type="dxa"/>
            <w:gridSpan w:val="2"/>
          </w:tcPr>
          <w:p w14:paraId="6C798FFD" w14:textId="77777777" w:rsidR="00636B65" w:rsidRPr="008629CC" w:rsidRDefault="00636B65" w:rsidP="009F7EF7">
            <w:pPr>
              <w:jc w:val="both"/>
              <w:rPr>
                <w:b/>
                <w:bCs/>
              </w:rPr>
            </w:pPr>
            <w:r w:rsidRPr="008629CC">
              <w:rPr>
                <w:b/>
                <w:bCs/>
              </w:rPr>
              <w:t>Telephone:</w:t>
            </w:r>
          </w:p>
        </w:tc>
        <w:tc>
          <w:tcPr>
            <w:tcW w:w="2901" w:type="dxa"/>
            <w:gridSpan w:val="4"/>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221D63A7" w14:textId="04089D05" w:rsidR="00636B65" w:rsidRPr="008629CC" w:rsidRDefault="00636B65" w:rsidP="009F7EF7">
            <w:pPr>
              <w:jc w:val="both"/>
              <w:rPr>
                <w:b/>
                <w:bCs/>
              </w:rPr>
            </w:pPr>
            <w:del w:id="595" w:author="ERCOT" w:date="2023-09-14T08:42:00Z">
              <w:r w:rsidRPr="008629CC" w:rsidDel="004E4BE9">
                <w:rPr>
                  <w:b/>
                  <w:bCs/>
                </w:rPr>
                <w:delText>Fax:</w:delText>
              </w:r>
            </w:del>
          </w:p>
        </w:tc>
        <w:tc>
          <w:tcPr>
            <w:tcW w:w="4377" w:type="dxa"/>
            <w:gridSpan w:val="4"/>
          </w:tcPr>
          <w:p w14:paraId="5C84BE68" w14:textId="1AC2B6D4" w:rsidR="00636B65" w:rsidRPr="008629CC" w:rsidRDefault="00636B65" w:rsidP="009F7EF7">
            <w:pPr>
              <w:jc w:val="both"/>
              <w:rPr>
                <w:b/>
                <w:bCs/>
              </w:rPr>
            </w:pPr>
            <w:del w:id="596"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4C43A3">
        <w:tc>
          <w:tcPr>
            <w:tcW w:w="1791" w:type="dxa"/>
            <w:gridSpan w:val="4"/>
          </w:tcPr>
          <w:p w14:paraId="13162A93" w14:textId="77777777" w:rsidR="00636B65" w:rsidRPr="008629CC" w:rsidRDefault="00636B65" w:rsidP="009F7EF7">
            <w:pPr>
              <w:jc w:val="both"/>
              <w:rPr>
                <w:b/>
                <w:bCs/>
              </w:rPr>
            </w:pPr>
            <w:r w:rsidRPr="008629CC">
              <w:rPr>
                <w:b/>
                <w:bCs/>
              </w:rPr>
              <w:t>Email Address:</w:t>
            </w:r>
          </w:p>
        </w:tc>
        <w:tc>
          <w:tcPr>
            <w:tcW w:w="7559" w:type="dxa"/>
            <w:gridSpan w:val="7"/>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14CDF5F3" w14:textId="77777777" w:rsidTr="004C43A3">
        <w:tc>
          <w:tcPr>
            <w:tcW w:w="1513" w:type="dxa"/>
            <w:gridSpan w:val="3"/>
          </w:tcPr>
          <w:p w14:paraId="28E0E09B" w14:textId="77777777" w:rsidR="00636B65" w:rsidRPr="008629CC" w:rsidRDefault="00636B65" w:rsidP="009F7EF7">
            <w:pPr>
              <w:jc w:val="both"/>
              <w:rPr>
                <w:b/>
                <w:bCs/>
              </w:rPr>
            </w:pPr>
            <w:r w:rsidRPr="008629CC">
              <w:rPr>
                <w:b/>
                <w:bCs/>
              </w:rPr>
              <w:t>Name:</w:t>
            </w:r>
          </w:p>
        </w:tc>
        <w:tc>
          <w:tcPr>
            <w:tcW w:w="3460" w:type="dxa"/>
            <w:gridSpan w:val="4"/>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CD9CCBA" w14:textId="776BB9B7" w:rsidR="00636B65" w:rsidRPr="008629CC" w:rsidRDefault="00636B65" w:rsidP="009F7EF7">
            <w:pPr>
              <w:jc w:val="both"/>
              <w:rPr>
                <w:b/>
                <w:bCs/>
              </w:rPr>
            </w:pPr>
            <w:del w:id="597" w:author="ERCOT" w:date="2023-09-14T08:42:00Z">
              <w:r w:rsidRPr="008629CC" w:rsidDel="004E4BE9">
                <w:rPr>
                  <w:b/>
                  <w:bCs/>
                </w:rPr>
                <w:delText>Title:</w:delText>
              </w:r>
            </w:del>
          </w:p>
        </w:tc>
        <w:tc>
          <w:tcPr>
            <w:tcW w:w="3515" w:type="dxa"/>
            <w:gridSpan w:val="3"/>
          </w:tcPr>
          <w:p w14:paraId="1A8FAC34" w14:textId="421D41A2" w:rsidR="00636B65" w:rsidRPr="008629CC" w:rsidRDefault="00636B65" w:rsidP="009F7EF7">
            <w:pPr>
              <w:jc w:val="both"/>
              <w:rPr>
                <w:b/>
                <w:bCs/>
              </w:rPr>
            </w:pPr>
            <w:del w:id="59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4C43A3">
        <w:trPr>
          <w:del w:id="599" w:author="ERCOT" w:date="2023-09-22T12:08:00Z"/>
        </w:trPr>
        <w:tc>
          <w:tcPr>
            <w:tcW w:w="1363" w:type="dxa"/>
            <w:gridSpan w:val="2"/>
          </w:tcPr>
          <w:p w14:paraId="3C612173" w14:textId="0032D064" w:rsidR="00636B65" w:rsidRPr="008629CC" w:rsidDel="00161A8C" w:rsidRDefault="00636B65" w:rsidP="009F7EF7">
            <w:pPr>
              <w:jc w:val="both"/>
              <w:rPr>
                <w:del w:id="600" w:author="ERCOT" w:date="2023-09-22T12:08:00Z"/>
                <w:b/>
                <w:bCs/>
              </w:rPr>
            </w:pPr>
            <w:del w:id="601" w:author="ERCOT" w:date="2023-09-22T12:08:00Z">
              <w:r w:rsidRPr="008629CC" w:rsidDel="00161A8C">
                <w:rPr>
                  <w:b/>
                  <w:bCs/>
                </w:rPr>
                <w:delText>Address:</w:delText>
              </w:r>
            </w:del>
          </w:p>
        </w:tc>
        <w:tc>
          <w:tcPr>
            <w:tcW w:w="7987" w:type="dxa"/>
            <w:gridSpan w:val="9"/>
          </w:tcPr>
          <w:p w14:paraId="754D1F20" w14:textId="756152E4" w:rsidR="00636B65" w:rsidRPr="008629CC" w:rsidDel="00161A8C" w:rsidRDefault="00636B65" w:rsidP="009F7EF7">
            <w:pPr>
              <w:jc w:val="both"/>
              <w:rPr>
                <w:del w:id="602" w:author="ERCOT" w:date="2023-09-22T12:08:00Z"/>
                <w:b/>
                <w:bCs/>
              </w:rPr>
            </w:pPr>
            <w:del w:id="603"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4C43A3">
        <w:trPr>
          <w:del w:id="604" w:author="ERCOT" w:date="2023-09-22T12:08:00Z"/>
        </w:trPr>
        <w:tc>
          <w:tcPr>
            <w:tcW w:w="988" w:type="dxa"/>
          </w:tcPr>
          <w:p w14:paraId="3FE7E4BF" w14:textId="05368672" w:rsidR="00636B65" w:rsidRPr="008629CC" w:rsidDel="00161A8C" w:rsidRDefault="00636B65" w:rsidP="009F7EF7">
            <w:pPr>
              <w:jc w:val="both"/>
              <w:rPr>
                <w:del w:id="605" w:author="ERCOT" w:date="2023-09-22T12:08:00Z"/>
                <w:b/>
                <w:bCs/>
              </w:rPr>
            </w:pPr>
            <w:del w:id="606" w:author="ERCOT" w:date="2023-09-22T12:08:00Z">
              <w:r w:rsidRPr="008629CC" w:rsidDel="00161A8C">
                <w:rPr>
                  <w:b/>
                  <w:bCs/>
                </w:rPr>
                <w:delText>City:</w:delText>
              </w:r>
            </w:del>
          </w:p>
        </w:tc>
        <w:tc>
          <w:tcPr>
            <w:tcW w:w="2401" w:type="dxa"/>
            <w:gridSpan w:val="4"/>
          </w:tcPr>
          <w:p w14:paraId="3E3F3A6B" w14:textId="1731F9EC" w:rsidR="00636B65" w:rsidRPr="008629CC" w:rsidDel="00161A8C" w:rsidRDefault="00636B65" w:rsidP="009F7EF7">
            <w:pPr>
              <w:jc w:val="both"/>
              <w:rPr>
                <w:del w:id="607" w:author="ERCOT" w:date="2023-09-22T12:08:00Z"/>
                <w:b/>
                <w:bCs/>
              </w:rPr>
            </w:pPr>
            <w:del w:id="608"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1AB0FC35" w14:textId="00B81091" w:rsidR="00636B65" w:rsidRPr="008629CC" w:rsidDel="00161A8C" w:rsidRDefault="00636B65" w:rsidP="009F7EF7">
            <w:pPr>
              <w:jc w:val="both"/>
              <w:rPr>
                <w:del w:id="609" w:author="ERCOT" w:date="2023-09-22T12:08:00Z"/>
                <w:b/>
                <w:bCs/>
              </w:rPr>
            </w:pPr>
            <w:del w:id="610" w:author="ERCOT" w:date="2023-09-22T12:08:00Z">
              <w:r w:rsidRPr="008629CC" w:rsidDel="00161A8C">
                <w:rPr>
                  <w:b/>
                  <w:bCs/>
                </w:rPr>
                <w:delText>State:</w:delText>
              </w:r>
            </w:del>
          </w:p>
        </w:tc>
        <w:tc>
          <w:tcPr>
            <w:tcW w:w="2074" w:type="dxa"/>
            <w:gridSpan w:val="3"/>
          </w:tcPr>
          <w:p w14:paraId="12C82EDC" w14:textId="7D476C75" w:rsidR="00636B65" w:rsidRPr="008629CC" w:rsidDel="00161A8C" w:rsidRDefault="00636B65" w:rsidP="009F7EF7">
            <w:pPr>
              <w:jc w:val="both"/>
              <w:rPr>
                <w:del w:id="611" w:author="ERCOT" w:date="2023-09-22T12:08:00Z"/>
                <w:b/>
                <w:bCs/>
              </w:rPr>
            </w:pPr>
            <w:del w:id="612"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4BA6AD7" w14:textId="29FCDCF8" w:rsidR="00636B65" w:rsidRPr="008629CC" w:rsidDel="00161A8C" w:rsidRDefault="00636B65" w:rsidP="009F7EF7">
            <w:pPr>
              <w:jc w:val="both"/>
              <w:rPr>
                <w:del w:id="613" w:author="ERCOT" w:date="2023-09-22T12:08:00Z"/>
                <w:b/>
                <w:bCs/>
              </w:rPr>
            </w:pPr>
            <w:del w:id="614" w:author="ERCOT" w:date="2023-09-22T12:08:00Z">
              <w:r w:rsidRPr="008629CC" w:rsidDel="00161A8C">
                <w:rPr>
                  <w:b/>
                  <w:bCs/>
                </w:rPr>
                <w:delText>Zip:</w:delText>
              </w:r>
            </w:del>
          </w:p>
        </w:tc>
        <w:tc>
          <w:tcPr>
            <w:tcW w:w="2219" w:type="dxa"/>
          </w:tcPr>
          <w:p w14:paraId="1EA1876F" w14:textId="7BB838DC" w:rsidR="00636B65" w:rsidRPr="008629CC" w:rsidDel="00161A8C" w:rsidRDefault="00636B65" w:rsidP="009F7EF7">
            <w:pPr>
              <w:jc w:val="both"/>
              <w:rPr>
                <w:del w:id="615" w:author="ERCOT" w:date="2023-09-22T12:08:00Z"/>
                <w:b/>
                <w:bCs/>
              </w:rPr>
            </w:pPr>
            <w:del w:id="616"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4C43A3">
        <w:tc>
          <w:tcPr>
            <w:tcW w:w="1363" w:type="dxa"/>
            <w:gridSpan w:val="2"/>
          </w:tcPr>
          <w:p w14:paraId="588A4C24" w14:textId="77777777" w:rsidR="00636B65" w:rsidRPr="008629CC" w:rsidRDefault="00636B65" w:rsidP="009F7EF7">
            <w:pPr>
              <w:jc w:val="both"/>
              <w:rPr>
                <w:b/>
                <w:bCs/>
              </w:rPr>
            </w:pPr>
            <w:r w:rsidRPr="008629CC">
              <w:rPr>
                <w:b/>
                <w:bCs/>
              </w:rPr>
              <w:t>Telephone:</w:t>
            </w:r>
          </w:p>
        </w:tc>
        <w:tc>
          <w:tcPr>
            <w:tcW w:w="2901" w:type="dxa"/>
            <w:gridSpan w:val="4"/>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7917F6A5" w14:textId="352CEEFC" w:rsidR="00636B65" w:rsidRPr="008629CC" w:rsidRDefault="00636B65" w:rsidP="009F7EF7">
            <w:pPr>
              <w:jc w:val="both"/>
              <w:rPr>
                <w:b/>
                <w:bCs/>
              </w:rPr>
            </w:pPr>
            <w:del w:id="617" w:author="ERCOT" w:date="2023-09-14T08:42:00Z">
              <w:r w:rsidRPr="008629CC" w:rsidDel="004E4BE9">
                <w:rPr>
                  <w:b/>
                  <w:bCs/>
                </w:rPr>
                <w:delText>Fax:</w:delText>
              </w:r>
            </w:del>
          </w:p>
        </w:tc>
        <w:tc>
          <w:tcPr>
            <w:tcW w:w="4377" w:type="dxa"/>
            <w:gridSpan w:val="4"/>
          </w:tcPr>
          <w:p w14:paraId="275DFEAC" w14:textId="0298A635" w:rsidR="00636B65" w:rsidRPr="008629CC" w:rsidRDefault="00636B65" w:rsidP="009F7EF7">
            <w:pPr>
              <w:jc w:val="both"/>
              <w:rPr>
                <w:b/>
                <w:bCs/>
              </w:rPr>
            </w:pPr>
            <w:del w:id="61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4C43A3">
        <w:tc>
          <w:tcPr>
            <w:tcW w:w="1791" w:type="dxa"/>
            <w:gridSpan w:val="4"/>
          </w:tcPr>
          <w:p w14:paraId="7DA20FF7" w14:textId="77777777" w:rsidR="00636B65" w:rsidRPr="008629CC" w:rsidRDefault="00636B65" w:rsidP="009F7EF7">
            <w:pPr>
              <w:jc w:val="both"/>
              <w:rPr>
                <w:b/>
                <w:bCs/>
              </w:rPr>
            </w:pPr>
            <w:r w:rsidRPr="008629CC">
              <w:rPr>
                <w:b/>
                <w:bCs/>
              </w:rPr>
              <w:t>Email Address:</w:t>
            </w:r>
          </w:p>
        </w:tc>
        <w:tc>
          <w:tcPr>
            <w:tcW w:w="7559" w:type="dxa"/>
            <w:gridSpan w:val="7"/>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B7C74">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B7C74">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B7C74">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AB7C74">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619" w:name="Check9"/>
      <w:r w:rsidRPr="008629CC">
        <w:instrText xml:space="preserve"> FORMCHECKBOX </w:instrText>
      </w:r>
      <w:r w:rsidR="00AB7C74">
        <w:fldChar w:fldCharType="separate"/>
      </w:r>
      <w:r w:rsidRPr="008629CC">
        <w:fldChar w:fldCharType="end"/>
      </w:r>
      <w:bookmarkEnd w:id="619"/>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4C43A3">
        <w:rPr>
          <w:b/>
          <w:bCs/>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lastRenderedPageBreak/>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620"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621"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AB7C74">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(or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(partnership,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(parent,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Signature of AR, Backup AR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Printed Name of AR, Backup AR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B7C74">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622" w:author="ERCOT" w:date="2023-09-19T12:43:00Z">
        <w:r w:rsidDel="000826E0">
          <w:rPr>
            <w:b/>
            <w:bCs/>
          </w:rPr>
          <w:delText>February 1, 2022</w:delText>
        </w:r>
      </w:del>
      <w:ins w:id="623"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624" w:author="ERCOT" w:date="2023-09-14T08:43:00Z">
        <w:r w:rsidR="004E4BE9">
          <w:rPr>
            <w:rFonts w:eastAsia="Calibri"/>
          </w:rPr>
          <w:t xml:space="preserve">or </w:t>
        </w:r>
      </w:ins>
      <w:r w:rsidRPr="00E61FFC">
        <w:rPr>
          <w:rFonts w:eastAsia="Calibri"/>
        </w:rPr>
        <w:t xml:space="preserve">2) email to </w:t>
      </w:r>
      <w:hyperlink r:id="rId51" w:history="1">
        <w:r w:rsidRPr="00871F9D">
          <w:rPr>
            <w:rStyle w:val="Hyperlink"/>
            <w:rFonts w:eastAsia="Calibri"/>
          </w:rPr>
          <w:t>MPRegistration@ercot.com</w:t>
        </w:r>
      </w:hyperlink>
      <w:del w:id="625"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626"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627"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628"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629"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629"/>
            <w:r w:rsidRPr="003A5F25">
              <w:fldChar w:fldCharType="begin">
                <w:ffData>
                  <w:name w:val="Text14"/>
                  <w:enabled/>
                  <w:calcOnExit w:val="0"/>
                  <w:textInput/>
                </w:ffData>
              </w:fldChar>
            </w:r>
            <w:r w:rsidRPr="003A5F25">
              <w:instrText xml:space="preserve"> FORMTEXT </w:instrText>
            </w:r>
            <w:r w:rsidR="00AB7C74">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AB7C74">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AB7C74">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AB7C74">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AB7C74">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AB7C74">
              <w:fldChar w:fldCharType="separate"/>
            </w:r>
            <w:r w:rsidRPr="003A5F25">
              <w:fldChar w:fldCharType="end"/>
            </w:r>
            <w:r w:rsidRPr="003A5F25">
              <w:t xml:space="preserve"> QSE</w:t>
            </w:r>
            <w:bookmarkStart w:id="630" w:name="Check20"/>
            <w:r w:rsidRPr="003A5F25">
              <w:t>/Sub-QSE</w:t>
            </w:r>
            <w:bookmarkEnd w:id="630"/>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AB7C74">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AB7C74">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631"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631"/>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*AR, Backup AR or Officer:</w:t>
            </w:r>
          </w:p>
        </w:tc>
        <w:bookmarkStart w:id="632"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2"/>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633"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3"/>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634"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4"/>
          </w:p>
        </w:tc>
      </w:tr>
    </w:tbl>
    <w:p w14:paraId="443A84BB" w14:textId="77777777" w:rsidR="00636B65" w:rsidRPr="004C43A3" w:rsidRDefault="00636B65" w:rsidP="00BB45ED">
      <w:pPr>
        <w:spacing w:before="240"/>
        <w:jc w:val="both"/>
        <w:rPr>
          <w:lang w:val="x-none" w:eastAsia="x-none"/>
        </w:rPr>
      </w:pPr>
      <w:r w:rsidRPr="004C43A3">
        <w:rPr>
          <w:b/>
          <w:lang w:val="x-none" w:eastAsia="x-none"/>
        </w:rPr>
        <w:t>1. Contact type(s):</w:t>
      </w:r>
      <w:bookmarkStart w:id="635" w:name="Check21"/>
      <w:r w:rsidRPr="004C43A3">
        <w:rPr>
          <w:lang w:val="x-none" w:eastAsia="x-none"/>
        </w:rPr>
        <w:t xml:space="preserve">  </w:t>
      </w:r>
      <w:r w:rsidRPr="004C43A3">
        <w:rPr>
          <w:lang w:val="x-none" w:eastAsia="x-none"/>
        </w:rPr>
        <w:fldChar w:fldCharType="begin">
          <w:ffData>
            <w:name w:val="Check21"/>
            <w:enabled/>
            <w:calcOnExit w:val="0"/>
            <w:checkBox>
              <w:sizeAuto/>
              <w:default w:val="0"/>
              <w:checked w:val="0"/>
            </w:checkBox>
          </w:ffData>
        </w:fldChar>
      </w:r>
      <w:r w:rsidRPr="004C43A3">
        <w:rPr>
          <w:lang w:val="x-none" w:eastAsia="x-non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bookmarkEnd w:id="635"/>
      <w:r w:rsidRPr="004C43A3">
        <w:rPr>
          <w:lang w:val="x-none" w:eastAsia="x-none"/>
        </w:rPr>
        <w:t xml:space="preserve">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r w:rsidRPr="004C43A3">
        <w:rPr>
          <w:lang w:val="x-none" w:eastAsia="x-none"/>
        </w:rPr>
        <w:t xml:space="preserve"> Backup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r w:rsidRPr="004C43A3">
        <w:rPr>
          <w:lang w:val="x-none" w:eastAsia="x-none"/>
        </w:rPr>
        <w:t xml:space="preserve"> USA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r w:rsidRPr="004C43A3">
        <w:rPr>
          <w:lang w:val="x-none" w:eastAsia="x-none"/>
        </w:rPr>
        <w:t xml:space="preserve"> Backup USA</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6" w:author="ERCOT" w:date="2023-10-12T23:08:00Z">
            <w:rPr/>
          </w:rPrChang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7" w:author="ERCOT" w:date="2023-10-12T23:08:00Z">
            <w:rPr/>
          </w:rPrChange>
        </w:rPr>
        <w:instrText xml:space="preserve"> FORMCHECKBOX </w:instrText>
      </w:r>
      <w:r w:rsidR="00AB7C74">
        <w:rPr>
          <w:lang w:val="x-none" w:eastAsia="x-none"/>
        </w:rPr>
      </w:r>
      <w:r w:rsidR="00AB7C74">
        <w:rPr>
          <w:lang w:val="x-none" w:eastAsia="x-none"/>
        </w:rPr>
        <w:fldChar w:fldCharType="separate"/>
      </w:r>
      <w:r w:rsidRPr="004C43A3">
        <w:rPr>
          <w:lang w:val="x-none" w:eastAsia="x-none"/>
        </w:rPr>
        <w:fldChar w:fldCharType="end"/>
      </w:r>
      <w:r w:rsidRPr="00E61FFC">
        <w:rPr>
          <w:lang w:eastAsia="x-none"/>
        </w:rPr>
        <w:t xml:space="preserve"> 24x7</w:t>
      </w:r>
      <w:r w:rsidRPr="004C43A3">
        <w:rPr>
          <w:lang w:val="x-none" w:eastAsia="x-non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60F48548" w14:textId="77777777" w:rsidTr="004C43A3">
        <w:tc>
          <w:tcPr>
            <w:tcW w:w="547" w:type="pct"/>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39A405" w14:textId="7C610D87" w:rsidR="00636B65" w:rsidRPr="00E61FFC" w:rsidRDefault="00636B65" w:rsidP="009F7EF7">
            <w:pPr>
              <w:jc w:val="both"/>
              <w:rPr>
                <w:rFonts w:eastAsia="Calibri"/>
              </w:rPr>
            </w:pPr>
            <w:del w:id="638" w:author="ERCOT" w:date="2023-09-14T08:54:00Z">
              <w:r w:rsidRPr="00E61FFC" w:rsidDel="00D57898">
                <w:rPr>
                  <w:rFonts w:eastAsia="Calibri"/>
                </w:rPr>
                <w:delText>Title:</w:delText>
              </w:r>
            </w:del>
          </w:p>
        </w:tc>
        <w:tc>
          <w:tcPr>
            <w:tcW w:w="1775" w:type="pct"/>
            <w:gridSpan w:val="3"/>
          </w:tcPr>
          <w:p w14:paraId="015625CB" w14:textId="42B6DDA0" w:rsidR="00636B65" w:rsidRPr="00E61FFC" w:rsidRDefault="00636B65" w:rsidP="009F7EF7">
            <w:pPr>
              <w:jc w:val="both"/>
              <w:rPr>
                <w:rFonts w:eastAsia="Calibri"/>
              </w:rPr>
            </w:pPr>
            <w:del w:id="63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4C43A3">
        <w:trPr>
          <w:del w:id="640" w:author="ERCOT" w:date="2023-09-22T12:33:00Z"/>
        </w:trPr>
        <w:tc>
          <w:tcPr>
            <w:tcW w:w="693" w:type="pct"/>
            <w:gridSpan w:val="2"/>
          </w:tcPr>
          <w:p w14:paraId="1FA9FF44" w14:textId="6067CF8C" w:rsidR="00636B65" w:rsidRPr="00E61FFC" w:rsidDel="008D058F" w:rsidRDefault="00636B65" w:rsidP="009F7EF7">
            <w:pPr>
              <w:jc w:val="both"/>
              <w:rPr>
                <w:del w:id="641" w:author="ERCOT" w:date="2023-09-22T12:33:00Z"/>
                <w:rFonts w:eastAsia="Calibri"/>
              </w:rPr>
            </w:pPr>
            <w:del w:id="642" w:author="ERCOT" w:date="2023-09-22T12:33:00Z">
              <w:r w:rsidRPr="00E61FFC" w:rsidDel="008D058F">
                <w:rPr>
                  <w:rFonts w:eastAsia="Calibri"/>
                </w:rPr>
                <w:delText>Address:</w:delText>
              </w:r>
            </w:del>
          </w:p>
        </w:tc>
        <w:tc>
          <w:tcPr>
            <w:tcW w:w="4307" w:type="pct"/>
            <w:gridSpan w:val="9"/>
          </w:tcPr>
          <w:p w14:paraId="57B2860E" w14:textId="1215405E" w:rsidR="00636B65" w:rsidRPr="00E61FFC" w:rsidDel="008D058F" w:rsidRDefault="00636B65" w:rsidP="009F7EF7">
            <w:pPr>
              <w:jc w:val="both"/>
              <w:rPr>
                <w:del w:id="643" w:author="ERCOT" w:date="2023-09-22T12:33:00Z"/>
                <w:rFonts w:eastAsia="Calibri"/>
              </w:rPr>
            </w:pPr>
            <w:del w:id="644"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4C43A3">
        <w:trPr>
          <w:del w:id="645" w:author="ERCOT" w:date="2023-09-22T12:33:00Z"/>
        </w:trPr>
        <w:tc>
          <w:tcPr>
            <w:tcW w:w="547" w:type="pct"/>
          </w:tcPr>
          <w:p w14:paraId="49FF71A1" w14:textId="158A6B2E" w:rsidR="00636B65" w:rsidRPr="00E61FFC" w:rsidDel="008D058F" w:rsidRDefault="00636B65" w:rsidP="009F7EF7">
            <w:pPr>
              <w:jc w:val="both"/>
              <w:rPr>
                <w:del w:id="646" w:author="ERCOT" w:date="2023-09-22T12:33:00Z"/>
                <w:rFonts w:eastAsia="Calibri"/>
              </w:rPr>
            </w:pPr>
            <w:del w:id="647" w:author="ERCOT" w:date="2023-09-22T12:33:00Z">
              <w:r w:rsidRPr="00E61FFC" w:rsidDel="008D058F">
                <w:rPr>
                  <w:rFonts w:eastAsia="Calibri"/>
                </w:rPr>
                <w:delText>City:</w:delText>
              </w:r>
            </w:del>
          </w:p>
        </w:tc>
        <w:tc>
          <w:tcPr>
            <w:tcW w:w="1645" w:type="pct"/>
            <w:gridSpan w:val="3"/>
          </w:tcPr>
          <w:p w14:paraId="67B71C9B" w14:textId="3A393CEB" w:rsidR="00636B65" w:rsidRPr="00E61FFC" w:rsidDel="008D058F" w:rsidRDefault="00636B65" w:rsidP="009F7EF7">
            <w:pPr>
              <w:jc w:val="both"/>
              <w:rPr>
                <w:del w:id="648" w:author="ERCOT" w:date="2023-09-22T12:33:00Z"/>
                <w:rFonts w:eastAsia="Calibri"/>
              </w:rPr>
            </w:pPr>
            <w:del w:id="649"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6D14E75" w14:textId="585EC888" w:rsidR="00636B65" w:rsidRPr="00E61FFC" w:rsidDel="008D058F" w:rsidRDefault="00636B65" w:rsidP="009F7EF7">
            <w:pPr>
              <w:jc w:val="both"/>
              <w:rPr>
                <w:del w:id="650" w:author="ERCOT" w:date="2023-09-22T12:33:00Z"/>
                <w:rFonts w:eastAsia="Calibri"/>
              </w:rPr>
            </w:pPr>
            <w:del w:id="651" w:author="ERCOT" w:date="2023-09-22T12:33:00Z">
              <w:r w:rsidRPr="00E61FFC" w:rsidDel="008D058F">
                <w:rPr>
                  <w:rFonts w:eastAsia="Calibri"/>
                </w:rPr>
                <w:delText>State:</w:delText>
              </w:r>
            </w:del>
          </w:p>
        </w:tc>
        <w:tc>
          <w:tcPr>
            <w:tcW w:w="1013" w:type="pct"/>
            <w:gridSpan w:val="3"/>
          </w:tcPr>
          <w:p w14:paraId="56BBCAC6" w14:textId="0525DF49" w:rsidR="00636B65" w:rsidRPr="00E61FFC" w:rsidDel="008D058F" w:rsidRDefault="00636B65" w:rsidP="009F7EF7">
            <w:pPr>
              <w:jc w:val="both"/>
              <w:rPr>
                <w:del w:id="652" w:author="ERCOT" w:date="2023-09-22T12:33:00Z"/>
                <w:rFonts w:eastAsia="Calibri"/>
              </w:rPr>
            </w:pPr>
            <w:del w:id="65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D5EF9E6" w14:textId="53ED723E" w:rsidR="00636B65" w:rsidRPr="00E61FFC" w:rsidDel="008D058F" w:rsidRDefault="00636B65" w:rsidP="009F7EF7">
            <w:pPr>
              <w:jc w:val="both"/>
              <w:rPr>
                <w:del w:id="654" w:author="ERCOT" w:date="2023-09-22T12:33:00Z"/>
                <w:rFonts w:eastAsia="Calibri"/>
              </w:rPr>
            </w:pPr>
            <w:del w:id="655" w:author="ERCOT" w:date="2023-09-22T12:33:00Z">
              <w:r w:rsidRPr="00E61FFC" w:rsidDel="008D058F">
                <w:rPr>
                  <w:rFonts w:eastAsia="Calibri"/>
                </w:rPr>
                <w:delText>Zip:</w:delText>
              </w:r>
            </w:del>
          </w:p>
        </w:tc>
        <w:tc>
          <w:tcPr>
            <w:tcW w:w="1028" w:type="pct"/>
          </w:tcPr>
          <w:p w14:paraId="3FA5E2F1" w14:textId="09D3C102" w:rsidR="00636B65" w:rsidRPr="00E61FFC" w:rsidDel="008D058F" w:rsidRDefault="00636B65" w:rsidP="009F7EF7">
            <w:pPr>
              <w:jc w:val="both"/>
              <w:rPr>
                <w:del w:id="656" w:author="ERCOT" w:date="2023-09-22T12:33:00Z"/>
                <w:rFonts w:eastAsia="Calibri"/>
              </w:rPr>
            </w:pPr>
            <w:del w:id="657"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4C43A3">
        <w:tc>
          <w:tcPr>
            <w:tcW w:w="693" w:type="pct"/>
            <w:gridSpan w:val="2"/>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1DFE71BF" w14:textId="0BCD7EAB" w:rsidR="00636B65" w:rsidRPr="00E61FFC" w:rsidRDefault="00636B65" w:rsidP="009F7EF7">
            <w:pPr>
              <w:jc w:val="both"/>
              <w:rPr>
                <w:rFonts w:eastAsia="Calibri"/>
              </w:rPr>
            </w:pPr>
            <w:del w:id="658" w:author="ERCOT" w:date="2023-09-14T08:54:00Z">
              <w:r w:rsidRPr="00E61FFC" w:rsidDel="00D57898">
                <w:rPr>
                  <w:rFonts w:eastAsia="Calibri"/>
                </w:rPr>
                <w:delText>Fax:</w:delText>
              </w:r>
            </w:del>
          </w:p>
        </w:tc>
        <w:tc>
          <w:tcPr>
            <w:tcW w:w="2168" w:type="pct"/>
            <w:gridSpan w:val="4"/>
          </w:tcPr>
          <w:p w14:paraId="455E5FDD" w14:textId="629F13F5" w:rsidR="00636B65" w:rsidRPr="00E61FFC" w:rsidRDefault="00636B65" w:rsidP="009F7EF7">
            <w:pPr>
              <w:jc w:val="both"/>
              <w:rPr>
                <w:rFonts w:eastAsia="Calibri"/>
              </w:rPr>
            </w:pPr>
            <w:del w:id="65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4C43A3">
        <w:tc>
          <w:tcPr>
            <w:tcW w:w="911" w:type="pct"/>
            <w:gridSpan w:val="3"/>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452EAF2F" w14:textId="77777777" w:rsidTr="004C43A3">
        <w:tc>
          <w:tcPr>
            <w:tcW w:w="547" w:type="pct"/>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4F5D5BA9" w14:textId="2CFD4FA4" w:rsidR="00636B65" w:rsidRPr="00E61FFC" w:rsidRDefault="00636B65" w:rsidP="009F7EF7">
            <w:pPr>
              <w:jc w:val="both"/>
              <w:rPr>
                <w:rFonts w:eastAsia="Calibri"/>
              </w:rPr>
            </w:pPr>
            <w:del w:id="660" w:author="ERCOT" w:date="2023-09-14T08:55:00Z">
              <w:r w:rsidRPr="00E61FFC" w:rsidDel="00D57898">
                <w:rPr>
                  <w:rFonts w:eastAsia="Calibri"/>
                </w:rPr>
                <w:delText>Title:</w:delText>
              </w:r>
            </w:del>
          </w:p>
        </w:tc>
        <w:tc>
          <w:tcPr>
            <w:tcW w:w="1775" w:type="pct"/>
            <w:gridSpan w:val="3"/>
          </w:tcPr>
          <w:p w14:paraId="4B92435A" w14:textId="153F005B" w:rsidR="00636B65" w:rsidRPr="00E61FFC" w:rsidRDefault="00636B65" w:rsidP="009F7EF7">
            <w:pPr>
              <w:jc w:val="both"/>
              <w:rPr>
                <w:rFonts w:eastAsia="Calibri"/>
              </w:rPr>
            </w:pPr>
            <w:del w:id="66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4C43A3">
        <w:trPr>
          <w:del w:id="662" w:author="ERCOT" w:date="2023-09-22T12:34:00Z"/>
        </w:trPr>
        <w:tc>
          <w:tcPr>
            <w:tcW w:w="693" w:type="pct"/>
            <w:gridSpan w:val="2"/>
          </w:tcPr>
          <w:p w14:paraId="2B036F99" w14:textId="1F42C955" w:rsidR="00636B65" w:rsidRPr="00E61FFC" w:rsidDel="008D058F" w:rsidRDefault="00636B65" w:rsidP="009F7EF7">
            <w:pPr>
              <w:jc w:val="both"/>
              <w:rPr>
                <w:del w:id="663" w:author="ERCOT" w:date="2023-09-22T12:34:00Z"/>
                <w:rFonts w:eastAsia="Calibri"/>
              </w:rPr>
            </w:pPr>
            <w:del w:id="664" w:author="ERCOT" w:date="2023-09-22T12:34:00Z">
              <w:r w:rsidRPr="00E61FFC" w:rsidDel="008D058F">
                <w:rPr>
                  <w:rFonts w:eastAsia="Calibri"/>
                </w:rPr>
                <w:delText>Address:</w:delText>
              </w:r>
            </w:del>
          </w:p>
        </w:tc>
        <w:tc>
          <w:tcPr>
            <w:tcW w:w="4307" w:type="pct"/>
            <w:gridSpan w:val="9"/>
          </w:tcPr>
          <w:p w14:paraId="3DDD0C09" w14:textId="73A44C3F" w:rsidR="00636B65" w:rsidRPr="00E61FFC" w:rsidDel="008D058F" w:rsidRDefault="00636B65" w:rsidP="009F7EF7">
            <w:pPr>
              <w:jc w:val="both"/>
              <w:rPr>
                <w:del w:id="665" w:author="ERCOT" w:date="2023-09-22T12:34:00Z"/>
                <w:rFonts w:eastAsia="Calibri"/>
              </w:rPr>
            </w:pPr>
            <w:del w:id="66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4C43A3">
        <w:trPr>
          <w:del w:id="667" w:author="ERCOT" w:date="2023-09-22T12:34:00Z"/>
        </w:trPr>
        <w:tc>
          <w:tcPr>
            <w:tcW w:w="547" w:type="pct"/>
          </w:tcPr>
          <w:p w14:paraId="42B49CAA" w14:textId="3D06E3A8" w:rsidR="00636B65" w:rsidRPr="00E61FFC" w:rsidDel="008D058F" w:rsidRDefault="00636B65" w:rsidP="009F7EF7">
            <w:pPr>
              <w:jc w:val="both"/>
              <w:rPr>
                <w:del w:id="668" w:author="ERCOT" w:date="2023-09-22T12:34:00Z"/>
                <w:rFonts w:eastAsia="Calibri"/>
              </w:rPr>
            </w:pPr>
            <w:del w:id="669" w:author="ERCOT" w:date="2023-09-22T12:34:00Z">
              <w:r w:rsidRPr="00E61FFC" w:rsidDel="008D058F">
                <w:rPr>
                  <w:rFonts w:eastAsia="Calibri"/>
                </w:rPr>
                <w:delText>City:</w:delText>
              </w:r>
            </w:del>
          </w:p>
        </w:tc>
        <w:tc>
          <w:tcPr>
            <w:tcW w:w="1645" w:type="pct"/>
            <w:gridSpan w:val="3"/>
          </w:tcPr>
          <w:p w14:paraId="25EAF8C8" w14:textId="5D51B0EB" w:rsidR="00636B65" w:rsidRPr="00E61FFC" w:rsidDel="008D058F" w:rsidRDefault="00636B65" w:rsidP="009F7EF7">
            <w:pPr>
              <w:jc w:val="both"/>
              <w:rPr>
                <w:del w:id="670" w:author="ERCOT" w:date="2023-09-22T12:34:00Z"/>
                <w:rFonts w:eastAsia="Calibri"/>
              </w:rPr>
            </w:pPr>
            <w:del w:id="67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4256CE06" w14:textId="048B6A9E" w:rsidR="00636B65" w:rsidRPr="00E61FFC" w:rsidDel="008D058F" w:rsidRDefault="00636B65" w:rsidP="009F7EF7">
            <w:pPr>
              <w:jc w:val="both"/>
              <w:rPr>
                <w:del w:id="672" w:author="ERCOT" w:date="2023-09-22T12:34:00Z"/>
                <w:rFonts w:eastAsia="Calibri"/>
              </w:rPr>
            </w:pPr>
            <w:del w:id="673" w:author="ERCOT" w:date="2023-09-22T12:34:00Z">
              <w:r w:rsidRPr="00E61FFC" w:rsidDel="008D058F">
                <w:rPr>
                  <w:rFonts w:eastAsia="Calibri"/>
                </w:rPr>
                <w:delText>State:</w:delText>
              </w:r>
            </w:del>
          </w:p>
        </w:tc>
        <w:tc>
          <w:tcPr>
            <w:tcW w:w="1013" w:type="pct"/>
            <w:gridSpan w:val="3"/>
          </w:tcPr>
          <w:p w14:paraId="172A8CF5" w14:textId="2C52489A" w:rsidR="00636B65" w:rsidRPr="00E61FFC" w:rsidDel="008D058F" w:rsidRDefault="00636B65" w:rsidP="009F7EF7">
            <w:pPr>
              <w:jc w:val="both"/>
              <w:rPr>
                <w:del w:id="674" w:author="ERCOT" w:date="2023-09-22T12:34:00Z"/>
                <w:rFonts w:eastAsia="Calibri"/>
              </w:rPr>
            </w:pPr>
            <w:del w:id="67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66E3F23" w14:textId="0CCFF83C" w:rsidR="00636B65" w:rsidRPr="00E61FFC" w:rsidDel="008D058F" w:rsidRDefault="00636B65" w:rsidP="009F7EF7">
            <w:pPr>
              <w:jc w:val="both"/>
              <w:rPr>
                <w:del w:id="676" w:author="ERCOT" w:date="2023-09-22T12:34:00Z"/>
                <w:rFonts w:eastAsia="Calibri"/>
              </w:rPr>
            </w:pPr>
            <w:del w:id="677" w:author="ERCOT" w:date="2023-09-22T12:34:00Z">
              <w:r w:rsidRPr="00E61FFC" w:rsidDel="008D058F">
                <w:rPr>
                  <w:rFonts w:eastAsia="Calibri"/>
                </w:rPr>
                <w:delText>Zip:</w:delText>
              </w:r>
            </w:del>
          </w:p>
        </w:tc>
        <w:tc>
          <w:tcPr>
            <w:tcW w:w="1028" w:type="pct"/>
          </w:tcPr>
          <w:p w14:paraId="5E78FB07" w14:textId="2296F94A" w:rsidR="00636B65" w:rsidRPr="00E61FFC" w:rsidDel="008D058F" w:rsidRDefault="00636B65" w:rsidP="009F7EF7">
            <w:pPr>
              <w:jc w:val="both"/>
              <w:rPr>
                <w:del w:id="678" w:author="ERCOT" w:date="2023-09-22T12:34:00Z"/>
                <w:rFonts w:eastAsia="Calibri"/>
              </w:rPr>
            </w:pPr>
            <w:del w:id="67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4C43A3">
        <w:tc>
          <w:tcPr>
            <w:tcW w:w="693" w:type="pct"/>
            <w:gridSpan w:val="2"/>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48A9EC0B" w14:textId="72F07924" w:rsidR="00636B65" w:rsidRPr="00E61FFC" w:rsidRDefault="00636B65" w:rsidP="009F7EF7">
            <w:pPr>
              <w:jc w:val="both"/>
              <w:rPr>
                <w:rFonts w:eastAsia="Calibri"/>
              </w:rPr>
            </w:pPr>
            <w:del w:id="680" w:author="ERCOT" w:date="2023-09-14T08:55:00Z">
              <w:r w:rsidRPr="00E61FFC" w:rsidDel="00D57898">
                <w:rPr>
                  <w:rFonts w:eastAsia="Calibri"/>
                </w:rPr>
                <w:delText>Fax:</w:delText>
              </w:r>
            </w:del>
          </w:p>
        </w:tc>
        <w:tc>
          <w:tcPr>
            <w:tcW w:w="2168" w:type="pct"/>
            <w:gridSpan w:val="4"/>
          </w:tcPr>
          <w:p w14:paraId="39D14B1F" w14:textId="5CD1AD41" w:rsidR="00636B65" w:rsidRPr="00E61FFC" w:rsidRDefault="00636B65" w:rsidP="009F7EF7">
            <w:pPr>
              <w:jc w:val="both"/>
              <w:rPr>
                <w:rFonts w:eastAsia="Calibri"/>
              </w:rPr>
            </w:pPr>
            <w:del w:id="68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4C43A3">
        <w:tc>
          <w:tcPr>
            <w:tcW w:w="911" w:type="pct"/>
            <w:gridSpan w:val="3"/>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2DCD87BF" w14:textId="77777777" w:rsidTr="004C43A3">
        <w:tc>
          <w:tcPr>
            <w:tcW w:w="547" w:type="pct"/>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50A88D27" w14:textId="13156001" w:rsidR="00636B65" w:rsidRPr="00E61FFC" w:rsidRDefault="00636B65" w:rsidP="009F7EF7">
            <w:pPr>
              <w:jc w:val="both"/>
              <w:rPr>
                <w:rFonts w:eastAsia="Calibri"/>
              </w:rPr>
            </w:pPr>
            <w:del w:id="682" w:author="ERCOT" w:date="2023-09-14T08:55:00Z">
              <w:r w:rsidRPr="00E61FFC" w:rsidDel="00D57898">
                <w:rPr>
                  <w:rFonts w:eastAsia="Calibri"/>
                </w:rPr>
                <w:delText>Title:</w:delText>
              </w:r>
            </w:del>
          </w:p>
        </w:tc>
        <w:tc>
          <w:tcPr>
            <w:tcW w:w="1775" w:type="pct"/>
            <w:gridSpan w:val="3"/>
          </w:tcPr>
          <w:p w14:paraId="6D3BE503" w14:textId="05587DE4" w:rsidR="00636B65" w:rsidRPr="00E61FFC" w:rsidRDefault="00636B65" w:rsidP="009F7EF7">
            <w:pPr>
              <w:jc w:val="both"/>
              <w:rPr>
                <w:rFonts w:eastAsia="Calibri"/>
              </w:rPr>
            </w:pPr>
            <w:del w:id="683"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4C43A3">
        <w:trPr>
          <w:del w:id="684" w:author="ERCOT" w:date="2023-09-22T12:34:00Z"/>
        </w:trPr>
        <w:tc>
          <w:tcPr>
            <w:tcW w:w="693" w:type="pct"/>
            <w:gridSpan w:val="2"/>
          </w:tcPr>
          <w:p w14:paraId="40DD7457" w14:textId="056E6855" w:rsidR="00636B65" w:rsidRPr="00E61FFC" w:rsidDel="008D058F" w:rsidRDefault="00636B65" w:rsidP="009F7EF7">
            <w:pPr>
              <w:jc w:val="both"/>
              <w:rPr>
                <w:del w:id="685" w:author="ERCOT" w:date="2023-09-22T12:34:00Z"/>
                <w:rFonts w:eastAsia="Calibri"/>
              </w:rPr>
            </w:pPr>
            <w:del w:id="686" w:author="ERCOT" w:date="2023-09-22T12:34:00Z">
              <w:r w:rsidRPr="00E61FFC" w:rsidDel="008D058F">
                <w:rPr>
                  <w:rFonts w:eastAsia="Calibri"/>
                </w:rPr>
                <w:delText>Address:</w:delText>
              </w:r>
            </w:del>
          </w:p>
        </w:tc>
        <w:tc>
          <w:tcPr>
            <w:tcW w:w="4307" w:type="pct"/>
            <w:gridSpan w:val="9"/>
          </w:tcPr>
          <w:p w14:paraId="0AC5122A" w14:textId="2ECC3C35" w:rsidR="00636B65" w:rsidRPr="00E61FFC" w:rsidDel="008D058F" w:rsidRDefault="00636B65" w:rsidP="009F7EF7">
            <w:pPr>
              <w:jc w:val="both"/>
              <w:rPr>
                <w:del w:id="687" w:author="ERCOT" w:date="2023-09-22T12:34:00Z"/>
                <w:rFonts w:eastAsia="Calibri"/>
              </w:rPr>
            </w:pPr>
            <w:del w:id="68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4C43A3">
        <w:trPr>
          <w:del w:id="689" w:author="ERCOT" w:date="2023-09-22T12:34:00Z"/>
        </w:trPr>
        <w:tc>
          <w:tcPr>
            <w:tcW w:w="547" w:type="pct"/>
          </w:tcPr>
          <w:p w14:paraId="2269B5C0" w14:textId="5E9121CE" w:rsidR="00636B65" w:rsidRPr="00E61FFC" w:rsidDel="008D058F" w:rsidRDefault="00636B65" w:rsidP="009F7EF7">
            <w:pPr>
              <w:jc w:val="both"/>
              <w:rPr>
                <w:del w:id="690" w:author="ERCOT" w:date="2023-09-22T12:34:00Z"/>
                <w:rFonts w:eastAsia="Calibri"/>
              </w:rPr>
            </w:pPr>
            <w:del w:id="691" w:author="ERCOT" w:date="2023-09-22T12:34:00Z">
              <w:r w:rsidRPr="00E61FFC" w:rsidDel="008D058F">
                <w:rPr>
                  <w:rFonts w:eastAsia="Calibri"/>
                </w:rPr>
                <w:delText>City:</w:delText>
              </w:r>
            </w:del>
          </w:p>
        </w:tc>
        <w:tc>
          <w:tcPr>
            <w:tcW w:w="1645" w:type="pct"/>
            <w:gridSpan w:val="3"/>
          </w:tcPr>
          <w:p w14:paraId="4C6E3DD2" w14:textId="555C9C2F" w:rsidR="00636B65" w:rsidRPr="00E61FFC" w:rsidDel="008D058F" w:rsidRDefault="00636B65" w:rsidP="009F7EF7">
            <w:pPr>
              <w:jc w:val="both"/>
              <w:rPr>
                <w:del w:id="692" w:author="ERCOT" w:date="2023-09-22T12:34:00Z"/>
                <w:rFonts w:eastAsia="Calibri"/>
              </w:rPr>
            </w:pPr>
            <w:del w:id="69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3C468E89" w14:textId="2E9FCD1F" w:rsidR="00636B65" w:rsidRPr="00E61FFC" w:rsidDel="008D058F" w:rsidRDefault="00636B65" w:rsidP="009F7EF7">
            <w:pPr>
              <w:jc w:val="both"/>
              <w:rPr>
                <w:del w:id="694" w:author="ERCOT" w:date="2023-09-22T12:34:00Z"/>
                <w:rFonts w:eastAsia="Calibri"/>
              </w:rPr>
            </w:pPr>
            <w:del w:id="695" w:author="ERCOT" w:date="2023-09-22T12:34:00Z">
              <w:r w:rsidRPr="00E61FFC" w:rsidDel="008D058F">
                <w:rPr>
                  <w:rFonts w:eastAsia="Calibri"/>
                </w:rPr>
                <w:delText>State:</w:delText>
              </w:r>
            </w:del>
          </w:p>
        </w:tc>
        <w:tc>
          <w:tcPr>
            <w:tcW w:w="1013" w:type="pct"/>
            <w:gridSpan w:val="3"/>
          </w:tcPr>
          <w:p w14:paraId="79D6F129" w14:textId="4BB12EAC" w:rsidR="00636B65" w:rsidRPr="00E61FFC" w:rsidDel="008D058F" w:rsidRDefault="00636B65" w:rsidP="009F7EF7">
            <w:pPr>
              <w:jc w:val="both"/>
              <w:rPr>
                <w:del w:id="696" w:author="ERCOT" w:date="2023-09-22T12:34:00Z"/>
                <w:rFonts w:eastAsia="Calibri"/>
              </w:rPr>
            </w:pPr>
            <w:del w:id="69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45EEB877" w14:textId="421A09A7" w:rsidR="00636B65" w:rsidRPr="00E61FFC" w:rsidDel="008D058F" w:rsidRDefault="00636B65" w:rsidP="009F7EF7">
            <w:pPr>
              <w:jc w:val="both"/>
              <w:rPr>
                <w:del w:id="698" w:author="ERCOT" w:date="2023-09-22T12:34:00Z"/>
                <w:rFonts w:eastAsia="Calibri"/>
              </w:rPr>
            </w:pPr>
            <w:del w:id="699" w:author="ERCOT" w:date="2023-09-22T12:34:00Z">
              <w:r w:rsidRPr="00E61FFC" w:rsidDel="008D058F">
                <w:rPr>
                  <w:rFonts w:eastAsia="Calibri"/>
                </w:rPr>
                <w:delText>Zip:</w:delText>
              </w:r>
            </w:del>
          </w:p>
        </w:tc>
        <w:tc>
          <w:tcPr>
            <w:tcW w:w="1028" w:type="pct"/>
          </w:tcPr>
          <w:p w14:paraId="72278FC2" w14:textId="0FABB5EE" w:rsidR="00636B65" w:rsidRPr="00E61FFC" w:rsidDel="008D058F" w:rsidRDefault="00636B65" w:rsidP="009F7EF7">
            <w:pPr>
              <w:jc w:val="both"/>
              <w:rPr>
                <w:del w:id="700" w:author="ERCOT" w:date="2023-09-22T12:34:00Z"/>
                <w:rFonts w:eastAsia="Calibri"/>
              </w:rPr>
            </w:pPr>
            <w:del w:id="70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4C43A3">
        <w:tc>
          <w:tcPr>
            <w:tcW w:w="693" w:type="pct"/>
            <w:gridSpan w:val="2"/>
          </w:tcPr>
          <w:p w14:paraId="3DEBDF79"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2A31CDA" w14:textId="560980CA" w:rsidR="00636B65" w:rsidRPr="00E61FFC" w:rsidRDefault="00636B65" w:rsidP="009F7EF7">
            <w:pPr>
              <w:jc w:val="both"/>
              <w:rPr>
                <w:rFonts w:eastAsia="Calibri"/>
              </w:rPr>
            </w:pPr>
            <w:del w:id="702" w:author="ERCOT" w:date="2023-09-14T08:55:00Z">
              <w:r w:rsidRPr="00E61FFC" w:rsidDel="00D57898">
                <w:rPr>
                  <w:rFonts w:eastAsia="Calibri"/>
                </w:rPr>
                <w:delText>Fax:</w:delText>
              </w:r>
            </w:del>
          </w:p>
        </w:tc>
        <w:tc>
          <w:tcPr>
            <w:tcW w:w="2168" w:type="pct"/>
            <w:gridSpan w:val="4"/>
          </w:tcPr>
          <w:p w14:paraId="3696941D" w14:textId="5C1613FC" w:rsidR="00636B65" w:rsidRPr="00E61FFC" w:rsidRDefault="00636B65" w:rsidP="009F7EF7">
            <w:pPr>
              <w:jc w:val="both"/>
              <w:rPr>
                <w:rFonts w:eastAsia="Calibri"/>
              </w:rPr>
            </w:pPr>
            <w:del w:id="703"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4C43A3">
        <w:tc>
          <w:tcPr>
            <w:tcW w:w="911" w:type="pct"/>
            <w:gridSpan w:val="3"/>
          </w:tcPr>
          <w:p w14:paraId="6F648824" w14:textId="77777777" w:rsidR="00636B65" w:rsidRPr="00E61FFC" w:rsidRDefault="00636B65" w:rsidP="009F7EF7">
            <w:pPr>
              <w:jc w:val="both"/>
              <w:rPr>
                <w:rFonts w:eastAsia="Calibri"/>
              </w:rPr>
            </w:pPr>
            <w:r w:rsidRPr="00E61FFC">
              <w:rPr>
                <w:rFonts w:eastAsia="Calibri"/>
              </w:rPr>
              <w:lastRenderedPageBreak/>
              <w:t>Email Address:</w:t>
            </w:r>
          </w:p>
        </w:tc>
        <w:tc>
          <w:tcPr>
            <w:tcW w:w="4089" w:type="pct"/>
            <w:gridSpan w:val="8"/>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60B6822F" w14:textId="77777777" w:rsidTr="004C43A3">
        <w:tc>
          <w:tcPr>
            <w:tcW w:w="547" w:type="pct"/>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7F62BBF" w14:textId="02C6055E" w:rsidR="00636B65" w:rsidRPr="00E61FFC" w:rsidRDefault="00636B65" w:rsidP="009F7EF7">
            <w:pPr>
              <w:jc w:val="both"/>
              <w:rPr>
                <w:rFonts w:eastAsia="Calibri"/>
              </w:rPr>
            </w:pPr>
            <w:del w:id="704" w:author="ERCOT" w:date="2023-09-14T09:05:00Z">
              <w:r w:rsidRPr="00E61FFC" w:rsidDel="00CA74CF">
                <w:rPr>
                  <w:rFonts w:eastAsia="Calibri"/>
                </w:rPr>
                <w:delText>Title:</w:delText>
              </w:r>
            </w:del>
          </w:p>
        </w:tc>
        <w:tc>
          <w:tcPr>
            <w:tcW w:w="1775" w:type="pct"/>
            <w:gridSpan w:val="3"/>
          </w:tcPr>
          <w:p w14:paraId="79F9015F" w14:textId="00E32783" w:rsidR="00636B65" w:rsidRPr="00E61FFC" w:rsidRDefault="00636B65" w:rsidP="009F7EF7">
            <w:pPr>
              <w:jc w:val="both"/>
              <w:rPr>
                <w:rFonts w:eastAsia="Calibri"/>
              </w:rPr>
            </w:pPr>
            <w:del w:id="70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4C43A3">
        <w:trPr>
          <w:del w:id="706" w:author="ERCOT" w:date="2023-09-22T12:34:00Z"/>
        </w:trPr>
        <w:tc>
          <w:tcPr>
            <w:tcW w:w="693" w:type="pct"/>
            <w:gridSpan w:val="2"/>
          </w:tcPr>
          <w:p w14:paraId="54AD3BD6" w14:textId="6941E55F" w:rsidR="00636B65" w:rsidRPr="00E61FFC" w:rsidDel="008D058F" w:rsidRDefault="00636B65" w:rsidP="009F7EF7">
            <w:pPr>
              <w:jc w:val="both"/>
              <w:rPr>
                <w:del w:id="707" w:author="ERCOT" w:date="2023-09-22T12:34:00Z"/>
                <w:rFonts w:eastAsia="Calibri"/>
              </w:rPr>
            </w:pPr>
            <w:del w:id="708" w:author="ERCOT" w:date="2023-09-22T12:34:00Z">
              <w:r w:rsidRPr="00E61FFC" w:rsidDel="008D058F">
                <w:rPr>
                  <w:rFonts w:eastAsia="Calibri"/>
                </w:rPr>
                <w:delText>Address:</w:delText>
              </w:r>
            </w:del>
          </w:p>
        </w:tc>
        <w:tc>
          <w:tcPr>
            <w:tcW w:w="4307" w:type="pct"/>
            <w:gridSpan w:val="9"/>
          </w:tcPr>
          <w:p w14:paraId="14DD56C3" w14:textId="5B8044BA" w:rsidR="00636B65" w:rsidRPr="00E61FFC" w:rsidDel="008D058F" w:rsidRDefault="00636B65" w:rsidP="009F7EF7">
            <w:pPr>
              <w:jc w:val="both"/>
              <w:rPr>
                <w:del w:id="709" w:author="ERCOT" w:date="2023-09-22T12:34:00Z"/>
                <w:rFonts w:eastAsia="Calibri"/>
              </w:rPr>
            </w:pPr>
            <w:del w:id="71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4C43A3">
        <w:trPr>
          <w:del w:id="711" w:author="ERCOT" w:date="2023-09-22T12:34:00Z"/>
        </w:trPr>
        <w:tc>
          <w:tcPr>
            <w:tcW w:w="547" w:type="pct"/>
          </w:tcPr>
          <w:p w14:paraId="29A49471" w14:textId="2A76C172" w:rsidR="00636B65" w:rsidRPr="00E61FFC" w:rsidDel="008D058F" w:rsidRDefault="00636B65" w:rsidP="009F7EF7">
            <w:pPr>
              <w:jc w:val="both"/>
              <w:rPr>
                <w:del w:id="712" w:author="ERCOT" w:date="2023-09-22T12:34:00Z"/>
                <w:rFonts w:eastAsia="Calibri"/>
              </w:rPr>
            </w:pPr>
            <w:del w:id="713" w:author="ERCOT" w:date="2023-09-22T12:34:00Z">
              <w:r w:rsidRPr="00E61FFC" w:rsidDel="008D058F">
                <w:rPr>
                  <w:rFonts w:eastAsia="Calibri"/>
                </w:rPr>
                <w:delText>City:</w:delText>
              </w:r>
            </w:del>
          </w:p>
        </w:tc>
        <w:tc>
          <w:tcPr>
            <w:tcW w:w="1645" w:type="pct"/>
            <w:gridSpan w:val="3"/>
          </w:tcPr>
          <w:p w14:paraId="29DF6E2C" w14:textId="1D8B07C5" w:rsidR="00636B65" w:rsidRPr="00E61FFC" w:rsidDel="008D058F" w:rsidRDefault="00636B65" w:rsidP="009F7EF7">
            <w:pPr>
              <w:jc w:val="both"/>
              <w:rPr>
                <w:del w:id="714" w:author="ERCOT" w:date="2023-09-22T12:34:00Z"/>
                <w:rFonts w:eastAsia="Calibri"/>
              </w:rPr>
            </w:pPr>
            <w:del w:id="71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B924D85" w14:textId="4D374B48" w:rsidR="00636B65" w:rsidRPr="00E61FFC" w:rsidDel="008D058F" w:rsidRDefault="00636B65" w:rsidP="009F7EF7">
            <w:pPr>
              <w:jc w:val="both"/>
              <w:rPr>
                <w:del w:id="716" w:author="ERCOT" w:date="2023-09-22T12:34:00Z"/>
                <w:rFonts w:eastAsia="Calibri"/>
              </w:rPr>
            </w:pPr>
            <w:del w:id="717" w:author="ERCOT" w:date="2023-09-22T12:34:00Z">
              <w:r w:rsidRPr="00E61FFC" w:rsidDel="008D058F">
                <w:rPr>
                  <w:rFonts w:eastAsia="Calibri"/>
                </w:rPr>
                <w:delText>State:</w:delText>
              </w:r>
            </w:del>
          </w:p>
        </w:tc>
        <w:tc>
          <w:tcPr>
            <w:tcW w:w="1013" w:type="pct"/>
            <w:gridSpan w:val="3"/>
          </w:tcPr>
          <w:p w14:paraId="36B4E8B8" w14:textId="47949A4A" w:rsidR="00636B65" w:rsidRPr="00E61FFC" w:rsidDel="008D058F" w:rsidRDefault="00636B65" w:rsidP="009F7EF7">
            <w:pPr>
              <w:jc w:val="both"/>
              <w:rPr>
                <w:del w:id="718" w:author="ERCOT" w:date="2023-09-22T12:34:00Z"/>
                <w:rFonts w:eastAsia="Calibri"/>
              </w:rPr>
            </w:pPr>
            <w:del w:id="71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550A8FE" w14:textId="4F5B2A92" w:rsidR="00636B65" w:rsidRPr="00E61FFC" w:rsidDel="008D058F" w:rsidRDefault="00636B65" w:rsidP="009F7EF7">
            <w:pPr>
              <w:jc w:val="both"/>
              <w:rPr>
                <w:del w:id="720" w:author="ERCOT" w:date="2023-09-22T12:34:00Z"/>
                <w:rFonts w:eastAsia="Calibri"/>
              </w:rPr>
            </w:pPr>
            <w:del w:id="721" w:author="ERCOT" w:date="2023-09-22T12:34:00Z">
              <w:r w:rsidRPr="00E61FFC" w:rsidDel="008D058F">
                <w:rPr>
                  <w:rFonts w:eastAsia="Calibri"/>
                </w:rPr>
                <w:delText>Zip:</w:delText>
              </w:r>
            </w:del>
          </w:p>
        </w:tc>
        <w:tc>
          <w:tcPr>
            <w:tcW w:w="1028" w:type="pct"/>
          </w:tcPr>
          <w:p w14:paraId="1270036D" w14:textId="278C236E" w:rsidR="00636B65" w:rsidRPr="00E61FFC" w:rsidDel="008D058F" w:rsidRDefault="00636B65" w:rsidP="009F7EF7">
            <w:pPr>
              <w:jc w:val="both"/>
              <w:rPr>
                <w:del w:id="722" w:author="ERCOT" w:date="2023-09-22T12:34:00Z"/>
                <w:rFonts w:eastAsia="Calibri"/>
              </w:rPr>
            </w:pPr>
            <w:del w:id="72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4C43A3">
        <w:tc>
          <w:tcPr>
            <w:tcW w:w="693" w:type="pct"/>
            <w:gridSpan w:val="2"/>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D64F99D" w14:textId="2EBA148E" w:rsidR="00636B65" w:rsidRPr="00E61FFC" w:rsidRDefault="00636B65" w:rsidP="009F7EF7">
            <w:pPr>
              <w:jc w:val="both"/>
              <w:rPr>
                <w:rFonts w:eastAsia="Calibri"/>
              </w:rPr>
            </w:pPr>
            <w:del w:id="724" w:author="ERCOT" w:date="2023-09-14T09:05:00Z">
              <w:r w:rsidRPr="00E61FFC" w:rsidDel="00CA74CF">
                <w:rPr>
                  <w:rFonts w:eastAsia="Calibri"/>
                </w:rPr>
                <w:delText>Fax:</w:delText>
              </w:r>
            </w:del>
          </w:p>
        </w:tc>
        <w:tc>
          <w:tcPr>
            <w:tcW w:w="2168" w:type="pct"/>
            <w:gridSpan w:val="4"/>
          </w:tcPr>
          <w:p w14:paraId="65C8C53D" w14:textId="68736A18" w:rsidR="00636B65" w:rsidRPr="00E61FFC" w:rsidRDefault="00636B65" w:rsidP="009F7EF7">
            <w:pPr>
              <w:jc w:val="both"/>
              <w:rPr>
                <w:rFonts w:eastAsia="Calibri"/>
              </w:rPr>
            </w:pPr>
            <w:del w:id="72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4C43A3">
        <w:tc>
          <w:tcPr>
            <w:tcW w:w="911" w:type="pct"/>
            <w:gridSpan w:val="3"/>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7D9F584A" w14:textId="77777777" w:rsidTr="004C43A3">
        <w:tc>
          <w:tcPr>
            <w:tcW w:w="547" w:type="pct"/>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00307184" w14:textId="2C9B2FD5" w:rsidR="00636B65" w:rsidRPr="00E61FFC" w:rsidRDefault="00636B65" w:rsidP="009F7EF7">
            <w:pPr>
              <w:jc w:val="both"/>
              <w:rPr>
                <w:rFonts w:eastAsia="Calibri"/>
              </w:rPr>
            </w:pPr>
            <w:del w:id="726" w:author="ERCOT" w:date="2023-09-14T09:05:00Z">
              <w:r w:rsidRPr="00E61FFC" w:rsidDel="00CA74CF">
                <w:rPr>
                  <w:rFonts w:eastAsia="Calibri"/>
                </w:rPr>
                <w:delText>Title:</w:delText>
              </w:r>
            </w:del>
          </w:p>
        </w:tc>
        <w:tc>
          <w:tcPr>
            <w:tcW w:w="1775" w:type="pct"/>
            <w:gridSpan w:val="3"/>
          </w:tcPr>
          <w:p w14:paraId="5D7F7459" w14:textId="5F21BEA2" w:rsidR="00636B65" w:rsidRPr="00E61FFC" w:rsidRDefault="00636B65" w:rsidP="009F7EF7">
            <w:pPr>
              <w:jc w:val="both"/>
              <w:rPr>
                <w:rFonts w:eastAsia="Calibri"/>
              </w:rPr>
            </w:pPr>
            <w:del w:id="727"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4C43A3">
        <w:trPr>
          <w:del w:id="728" w:author="ERCOT" w:date="2023-09-22T12:34:00Z"/>
        </w:trPr>
        <w:tc>
          <w:tcPr>
            <w:tcW w:w="693" w:type="pct"/>
            <w:gridSpan w:val="2"/>
          </w:tcPr>
          <w:p w14:paraId="650B14ED" w14:textId="45487239" w:rsidR="00636B65" w:rsidRPr="00E61FFC" w:rsidDel="008D058F" w:rsidRDefault="00636B65" w:rsidP="009F7EF7">
            <w:pPr>
              <w:jc w:val="both"/>
              <w:rPr>
                <w:del w:id="729" w:author="ERCOT" w:date="2023-09-22T12:34:00Z"/>
                <w:rFonts w:eastAsia="Calibri"/>
              </w:rPr>
            </w:pPr>
            <w:del w:id="730" w:author="ERCOT" w:date="2023-09-22T12:34:00Z">
              <w:r w:rsidRPr="00E61FFC" w:rsidDel="008D058F">
                <w:rPr>
                  <w:rFonts w:eastAsia="Calibri"/>
                </w:rPr>
                <w:delText>Address:</w:delText>
              </w:r>
            </w:del>
          </w:p>
        </w:tc>
        <w:tc>
          <w:tcPr>
            <w:tcW w:w="4307" w:type="pct"/>
            <w:gridSpan w:val="9"/>
          </w:tcPr>
          <w:p w14:paraId="752EC6A6" w14:textId="75EA8686" w:rsidR="00636B65" w:rsidRPr="00E61FFC" w:rsidDel="008D058F" w:rsidRDefault="00636B65" w:rsidP="009F7EF7">
            <w:pPr>
              <w:jc w:val="both"/>
              <w:rPr>
                <w:del w:id="731" w:author="ERCOT" w:date="2023-09-22T12:34:00Z"/>
                <w:rFonts w:eastAsia="Calibri"/>
              </w:rPr>
            </w:pPr>
            <w:del w:id="73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4C43A3">
        <w:trPr>
          <w:del w:id="733" w:author="ERCOT" w:date="2023-09-22T12:34:00Z"/>
        </w:trPr>
        <w:tc>
          <w:tcPr>
            <w:tcW w:w="547" w:type="pct"/>
          </w:tcPr>
          <w:p w14:paraId="59D690BC" w14:textId="39450B59" w:rsidR="00636B65" w:rsidRPr="00E61FFC" w:rsidDel="008D058F" w:rsidRDefault="00636B65" w:rsidP="009F7EF7">
            <w:pPr>
              <w:jc w:val="both"/>
              <w:rPr>
                <w:del w:id="734" w:author="ERCOT" w:date="2023-09-22T12:34:00Z"/>
                <w:rFonts w:eastAsia="Calibri"/>
              </w:rPr>
            </w:pPr>
            <w:del w:id="735" w:author="ERCOT" w:date="2023-09-22T12:34:00Z">
              <w:r w:rsidRPr="00E61FFC" w:rsidDel="008D058F">
                <w:rPr>
                  <w:rFonts w:eastAsia="Calibri"/>
                </w:rPr>
                <w:delText>City:</w:delText>
              </w:r>
            </w:del>
          </w:p>
        </w:tc>
        <w:tc>
          <w:tcPr>
            <w:tcW w:w="1645" w:type="pct"/>
            <w:gridSpan w:val="3"/>
          </w:tcPr>
          <w:p w14:paraId="177B68A5" w14:textId="2B5A4464" w:rsidR="00636B65" w:rsidRPr="00E61FFC" w:rsidDel="008D058F" w:rsidRDefault="00636B65" w:rsidP="009F7EF7">
            <w:pPr>
              <w:jc w:val="both"/>
              <w:rPr>
                <w:del w:id="736" w:author="ERCOT" w:date="2023-09-22T12:34:00Z"/>
                <w:rFonts w:eastAsia="Calibri"/>
              </w:rPr>
            </w:pPr>
            <w:del w:id="73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46A4E71" w14:textId="7F410E36" w:rsidR="00636B65" w:rsidRPr="00E61FFC" w:rsidDel="008D058F" w:rsidRDefault="00636B65" w:rsidP="009F7EF7">
            <w:pPr>
              <w:jc w:val="both"/>
              <w:rPr>
                <w:del w:id="738" w:author="ERCOT" w:date="2023-09-22T12:34:00Z"/>
                <w:rFonts w:eastAsia="Calibri"/>
              </w:rPr>
            </w:pPr>
            <w:del w:id="739" w:author="ERCOT" w:date="2023-09-22T12:34:00Z">
              <w:r w:rsidRPr="00E61FFC" w:rsidDel="008D058F">
                <w:rPr>
                  <w:rFonts w:eastAsia="Calibri"/>
                </w:rPr>
                <w:delText>State:</w:delText>
              </w:r>
            </w:del>
          </w:p>
        </w:tc>
        <w:tc>
          <w:tcPr>
            <w:tcW w:w="1013" w:type="pct"/>
            <w:gridSpan w:val="3"/>
          </w:tcPr>
          <w:p w14:paraId="2D503059" w14:textId="6BB244F2" w:rsidR="00636B65" w:rsidRPr="00E61FFC" w:rsidDel="008D058F" w:rsidRDefault="00636B65" w:rsidP="009F7EF7">
            <w:pPr>
              <w:jc w:val="both"/>
              <w:rPr>
                <w:del w:id="740" w:author="ERCOT" w:date="2023-09-22T12:34:00Z"/>
                <w:rFonts w:eastAsia="Calibri"/>
              </w:rPr>
            </w:pPr>
            <w:del w:id="74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85BA45D" w14:textId="335CE718" w:rsidR="00636B65" w:rsidRPr="00E61FFC" w:rsidDel="008D058F" w:rsidRDefault="00636B65" w:rsidP="009F7EF7">
            <w:pPr>
              <w:jc w:val="both"/>
              <w:rPr>
                <w:del w:id="742" w:author="ERCOT" w:date="2023-09-22T12:34:00Z"/>
                <w:rFonts w:eastAsia="Calibri"/>
              </w:rPr>
            </w:pPr>
            <w:del w:id="743" w:author="ERCOT" w:date="2023-09-22T12:34:00Z">
              <w:r w:rsidRPr="00E61FFC" w:rsidDel="008D058F">
                <w:rPr>
                  <w:rFonts w:eastAsia="Calibri"/>
                </w:rPr>
                <w:delText>Zip:</w:delText>
              </w:r>
            </w:del>
          </w:p>
        </w:tc>
        <w:tc>
          <w:tcPr>
            <w:tcW w:w="1028" w:type="pct"/>
          </w:tcPr>
          <w:p w14:paraId="6EBD8269" w14:textId="1AF3F1DC" w:rsidR="00636B65" w:rsidRPr="00E61FFC" w:rsidDel="008D058F" w:rsidRDefault="00636B65" w:rsidP="009F7EF7">
            <w:pPr>
              <w:jc w:val="both"/>
              <w:rPr>
                <w:del w:id="744" w:author="ERCOT" w:date="2023-09-22T12:34:00Z"/>
                <w:rFonts w:eastAsia="Calibri"/>
              </w:rPr>
            </w:pPr>
            <w:del w:id="74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4C43A3">
        <w:tc>
          <w:tcPr>
            <w:tcW w:w="693" w:type="pct"/>
            <w:gridSpan w:val="2"/>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68F81AAA" w14:textId="2331701C" w:rsidR="00636B65" w:rsidRPr="00E61FFC" w:rsidRDefault="00636B65" w:rsidP="009F7EF7">
            <w:pPr>
              <w:jc w:val="both"/>
              <w:rPr>
                <w:rFonts w:eastAsia="Calibri"/>
              </w:rPr>
            </w:pPr>
            <w:del w:id="746" w:author="ERCOT" w:date="2023-09-14T09:06:00Z">
              <w:r w:rsidRPr="00E61FFC" w:rsidDel="00CA74CF">
                <w:rPr>
                  <w:rFonts w:eastAsia="Calibri"/>
                </w:rPr>
                <w:delText>Fax:</w:delText>
              </w:r>
            </w:del>
          </w:p>
        </w:tc>
        <w:tc>
          <w:tcPr>
            <w:tcW w:w="2168" w:type="pct"/>
            <w:gridSpan w:val="4"/>
          </w:tcPr>
          <w:p w14:paraId="1123DE07" w14:textId="704F09A2" w:rsidR="00636B65" w:rsidRPr="00E61FFC" w:rsidRDefault="00636B65" w:rsidP="009F7EF7">
            <w:pPr>
              <w:jc w:val="both"/>
              <w:rPr>
                <w:rFonts w:eastAsia="Calibri"/>
              </w:rPr>
            </w:pPr>
            <w:del w:id="747"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4C43A3">
        <w:tc>
          <w:tcPr>
            <w:tcW w:w="911" w:type="pct"/>
            <w:gridSpan w:val="3"/>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01803AE6" w14:textId="77777777" w:rsidTr="004C43A3">
        <w:tc>
          <w:tcPr>
            <w:tcW w:w="547" w:type="pct"/>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5220B5E" w14:textId="568E029F" w:rsidR="00636B65" w:rsidRPr="00E61FFC" w:rsidRDefault="00636B65" w:rsidP="009F7EF7">
            <w:pPr>
              <w:jc w:val="both"/>
              <w:rPr>
                <w:rFonts w:eastAsia="Calibri"/>
              </w:rPr>
            </w:pPr>
            <w:del w:id="748" w:author="ERCOT" w:date="2023-09-14T09:06:00Z">
              <w:r w:rsidRPr="00E61FFC" w:rsidDel="00CA74CF">
                <w:rPr>
                  <w:rFonts w:eastAsia="Calibri"/>
                </w:rPr>
                <w:delText>Title:</w:delText>
              </w:r>
            </w:del>
          </w:p>
        </w:tc>
        <w:tc>
          <w:tcPr>
            <w:tcW w:w="1775" w:type="pct"/>
            <w:gridSpan w:val="3"/>
          </w:tcPr>
          <w:p w14:paraId="761AE997" w14:textId="5B07A30F" w:rsidR="00636B65" w:rsidRPr="00E61FFC" w:rsidRDefault="00636B65" w:rsidP="009F7EF7">
            <w:pPr>
              <w:jc w:val="both"/>
              <w:rPr>
                <w:rFonts w:eastAsia="Calibri"/>
              </w:rPr>
            </w:pPr>
            <w:del w:id="749"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4C43A3">
        <w:trPr>
          <w:del w:id="750" w:author="ERCOT" w:date="2023-09-22T12:34:00Z"/>
        </w:trPr>
        <w:tc>
          <w:tcPr>
            <w:tcW w:w="693" w:type="pct"/>
            <w:gridSpan w:val="2"/>
          </w:tcPr>
          <w:p w14:paraId="2F60328B" w14:textId="7AF6B19A" w:rsidR="00636B65" w:rsidRPr="00E61FFC" w:rsidDel="008D058F" w:rsidRDefault="00636B65" w:rsidP="009F7EF7">
            <w:pPr>
              <w:jc w:val="both"/>
              <w:rPr>
                <w:del w:id="751" w:author="ERCOT" w:date="2023-09-22T12:34:00Z"/>
                <w:rFonts w:eastAsia="Calibri"/>
              </w:rPr>
            </w:pPr>
            <w:del w:id="752" w:author="ERCOT" w:date="2023-09-22T12:34:00Z">
              <w:r w:rsidRPr="00E61FFC" w:rsidDel="008D058F">
                <w:rPr>
                  <w:rFonts w:eastAsia="Calibri"/>
                </w:rPr>
                <w:delText>Address:</w:delText>
              </w:r>
            </w:del>
          </w:p>
        </w:tc>
        <w:tc>
          <w:tcPr>
            <w:tcW w:w="4307" w:type="pct"/>
            <w:gridSpan w:val="9"/>
          </w:tcPr>
          <w:p w14:paraId="187FBFB0" w14:textId="6AC592FD" w:rsidR="00636B65" w:rsidRPr="00E61FFC" w:rsidDel="008D058F" w:rsidRDefault="00636B65" w:rsidP="009F7EF7">
            <w:pPr>
              <w:jc w:val="both"/>
              <w:rPr>
                <w:del w:id="753" w:author="ERCOT" w:date="2023-09-22T12:34:00Z"/>
                <w:rFonts w:eastAsia="Calibri"/>
              </w:rPr>
            </w:pPr>
            <w:del w:id="75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4C43A3">
        <w:trPr>
          <w:del w:id="755" w:author="ERCOT" w:date="2023-09-22T12:34:00Z"/>
        </w:trPr>
        <w:tc>
          <w:tcPr>
            <w:tcW w:w="547" w:type="pct"/>
          </w:tcPr>
          <w:p w14:paraId="54520C84" w14:textId="1935DDA3" w:rsidR="00636B65" w:rsidRPr="00E61FFC" w:rsidDel="008D058F" w:rsidRDefault="00636B65" w:rsidP="009F7EF7">
            <w:pPr>
              <w:jc w:val="both"/>
              <w:rPr>
                <w:del w:id="756" w:author="ERCOT" w:date="2023-09-22T12:34:00Z"/>
                <w:rFonts w:eastAsia="Calibri"/>
              </w:rPr>
            </w:pPr>
            <w:del w:id="757" w:author="ERCOT" w:date="2023-09-22T12:34:00Z">
              <w:r w:rsidRPr="00E61FFC" w:rsidDel="008D058F">
                <w:rPr>
                  <w:rFonts w:eastAsia="Calibri"/>
                </w:rPr>
                <w:delText>City:</w:delText>
              </w:r>
            </w:del>
          </w:p>
        </w:tc>
        <w:tc>
          <w:tcPr>
            <w:tcW w:w="1645" w:type="pct"/>
            <w:gridSpan w:val="3"/>
          </w:tcPr>
          <w:p w14:paraId="6AB710D2" w14:textId="2D59BBAC" w:rsidR="00636B65" w:rsidRPr="00E61FFC" w:rsidDel="008D058F" w:rsidRDefault="00636B65" w:rsidP="009F7EF7">
            <w:pPr>
              <w:jc w:val="both"/>
              <w:rPr>
                <w:del w:id="758" w:author="ERCOT" w:date="2023-09-22T12:34:00Z"/>
                <w:rFonts w:eastAsia="Calibri"/>
              </w:rPr>
            </w:pPr>
            <w:del w:id="75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0C0D4593" w14:textId="12FCB97C" w:rsidR="00636B65" w:rsidRPr="00E61FFC" w:rsidDel="008D058F" w:rsidRDefault="00636B65" w:rsidP="009F7EF7">
            <w:pPr>
              <w:jc w:val="both"/>
              <w:rPr>
                <w:del w:id="760" w:author="ERCOT" w:date="2023-09-22T12:34:00Z"/>
                <w:rFonts w:eastAsia="Calibri"/>
              </w:rPr>
            </w:pPr>
            <w:del w:id="761" w:author="ERCOT" w:date="2023-09-22T12:34:00Z">
              <w:r w:rsidRPr="00E61FFC" w:rsidDel="008D058F">
                <w:rPr>
                  <w:rFonts w:eastAsia="Calibri"/>
                </w:rPr>
                <w:delText>State:</w:delText>
              </w:r>
            </w:del>
          </w:p>
        </w:tc>
        <w:tc>
          <w:tcPr>
            <w:tcW w:w="1013" w:type="pct"/>
            <w:gridSpan w:val="3"/>
          </w:tcPr>
          <w:p w14:paraId="7432C07C" w14:textId="09B93E59" w:rsidR="00636B65" w:rsidRPr="00E61FFC" w:rsidDel="008D058F" w:rsidRDefault="00636B65" w:rsidP="009F7EF7">
            <w:pPr>
              <w:jc w:val="both"/>
              <w:rPr>
                <w:del w:id="762" w:author="ERCOT" w:date="2023-09-22T12:34:00Z"/>
                <w:rFonts w:eastAsia="Calibri"/>
              </w:rPr>
            </w:pPr>
            <w:del w:id="76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A0F5C11" w14:textId="770F56CD" w:rsidR="00636B65" w:rsidRPr="00E61FFC" w:rsidDel="008D058F" w:rsidRDefault="00636B65" w:rsidP="009F7EF7">
            <w:pPr>
              <w:jc w:val="both"/>
              <w:rPr>
                <w:del w:id="764" w:author="ERCOT" w:date="2023-09-22T12:34:00Z"/>
                <w:rFonts w:eastAsia="Calibri"/>
              </w:rPr>
            </w:pPr>
            <w:del w:id="765" w:author="ERCOT" w:date="2023-09-22T12:34:00Z">
              <w:r w:rsidRPr="00E61FFC" w:rsidDel="008D058F">
                <w:rPr>
                  <w:rFonts w:eastAsia="Calibri"/>
                </w:rPr>
                <w:delText>Zip:</w:delText>
              </w:r>
            </w:del>
          </w:p>
        </w:tc>
        <w:tc>
          <w:tcPr>
            <w:tcW w:w="1028" w:type="pct"/>
          </w:tcPr>
          <w:p w14:paraId="1A4BDE4E" w14:textId="0B9E57CB" w:rsidR="00636B65" w:rsidRPr="00E61FFC" w:rsidDel="008D058F" w:rsidRDefault="00636B65" w:rsidP="009F7EF7">
            <w:pPr>
              <w:jc w:val="both"/>
              <w:rPr>
                <w:del w:id="766" w:author="ERCOT" w:date="2023-09-22T12:34:00Z"/>
                <w:rFonts w:eastAsia="Calibri"/>
              </w:rPr>
            </w:pPr>
            <w:del w:id="76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4C43A3">
        <w:tc>
          <w:tcPr>
            <w:tcW w:w="693" w:type="pct"/>
            <w:gridSpan w:val="2"/>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7B473859" w14:textId="23EA6BBA" w:rsidR="00636B65" w:rsidRPr="00E61FFC" w:rsidRDefault="00636B65" w:rsidP="009F7EF7">
            <w:pPr>
              <w:jc w:val="both"/>
              <w:rPr>
                <w:rFonts w:eastAsia="Calibri"/>
              </w:rPr>
            </w:pPr>
            <w:del w:id="768" w:author="ERCOT" w:date="2023-09-14T09:06:00Z">
              <w:r w:rsidRPr="00E61FFC" w:rsidDel="00CA74CF">
                <w:rPr>
                  <w:rFonts w:eastAsia="Calibri"/>
                </w:rPr>
                <w:delText>Fax:</w:delText>
              </w:r>
            </w:del>
          </w:p>
        </w:tc>
        <w:tc>
          <w:tcPr>
            <w:tcW w:w="2168" w:type="pct"/>
            <w:gridSpan w:val="4"/>
          </w:tcPr>
          <w:p w14:paraId="76499940" w14:textId="4765B555" w:rsidR="00636B65" w:rsidRPr="00E61FFC" w:rsidRDefault="00636B65" w:rsidP="009F7EF7">
            <w:pPr>
              <w:jc w:val="both"/>
              <w:rPr>
                <w:rFonts w:eastAsia="Calibri"/>
              </w:rPr>
            </w:pPr>
            <w:del w:id="769"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4C43A3">
        <w:tc>
          <w:tcPr>
            <w:tcW w:w="911" w:type="pct"/>
            <w:gridSpan w:val="3"/>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554"/>
        <w:gridCol w:w="212"/>
        <w:gridCol w:w="432"/>
        <w:gridCol w:w="737"/>
        <w:gridCol w:w="726"/>
        <w:gridCol w:w="668"/>
        <w:gridCol w:w="1924"/>
      </w:tblGrid>
      <w:tr w:rsidR="00636B65" w:rsidRPr="00E61FFC" w14:paraId="19679132" w14:textId="77777777" w:rsidTr="004C43A3">
        <w:tc>
          <w:tcPr>
            <w:tcW w:w="547" w:type="pct"/>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942B2D" w14:textId="4C5E94A3" w:rsidR="00636B65" w:rsidRPr="00E61FFC" w:rsidRDefault="00636B65" w:rsidP="009F7EF7">
            <w:pPr>
              <w:jc w:val="both"/>
              <w:rPr>
                <w:rFonts w:eastAsia="Calibri"/>
              </w:rPr>
            </w:pPr>
            <w:del w:id="770" w:author="ERCOT" w:date="2023-09-14T09:06:00Z">
              <w:r w:rsidRPr="00E61FFC" w:rsidDel="00CA74CF">
                <w:rPr>
                  <w:rFonts w:eastAsia="Calibri"/>
                </w:rPr>
                <w:delText>Title:</w:delText>
              </w:r>
            </w:del>
          </w:p>
        </w:tc>
        <w:tc>
          <w:tcPr>
            <w:tcW w:w="1775" w:type="pct"/>
            <w:gridSpan w:val="3"/>
          </w:tcPr>
          <w:p w14:paraId="12491998" w14:textId="4679DEA1" w:rsidR="00636B65" w:rsidRPr="00E61FFC" w:rsidRDefault="00636B65" w:rsidP="009F7EF7">
            <w:pPr>
              <w:jc w:val="both"/>
              <w:rPr>
                <w:rFonts w:eastAsia="Calibri"/>
              </w:rPr>
            </w:pPr>
            <w:del w:id="77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4C43A3">
        <w:trPr>
          <w:del w:id="772" w:author="ERCOT" w:date="2023-09-22T12:35:00Z"/>
        </w:trPr>
        <w:tc>
          <w:tcPr>
            <w:tcW w:w="693" w:type="pct"/>
            <w:gridSpan w:val="2"/>
          </w:tcPr>
          <w:p w14:paraId="3539EEC0" w14:textId="65566E48" w:rsidR="00636B65" w:rsidRPr="00E61FFC" w:rsidDel="008D058F" w:rsidRDefault="00636B65" w:rsidP="009F7EF7">
            <w:pPr>
              <w:jc w:val="both"/>
              <w:rPr>
                <w:del w:id="773" w:author="ERCOT" w:date="2023-09-22T12:35:00Z"/>
                <w:rFonts w:eastAsia="Calibri"/>
              </w:rPr>
            </w:pPr>
            <w:del w:id="774" w:author="ERCOT" w:date="2023-09-22T12:35:00Z">
              <w:r w:rsidRPr="00E61FFC" w:rsidDel="008D058F">
                <w:rPr>
                  <w:rFonts w:eastAsia="Calibri"/>
                </w:rPr>
                <w:delText>Address:</w:delText>
              </w:r>
            </w:del>
          </w:p>
        </w:tc>
        <w:tc>
          <w:tcPr>
            <w:tcW w:w="4307" w:type="pct"/>
            <w:gridSpan w:val="9"/>
          </w:tcPr>
          <w:p w14:paraId="0A890F73" w14:textId="1014C97B" w:rsidR="00636B65" w:rsidRPr="00E61FFC" w:rsidDel="008D058F" w:rsidRDefault="00636B65" w:rsidP="009F7EF7">
            <w:pPr>
              <w:jc w:val="both"/>
              <w:rPr>
                <w:del w:id="775" w:author="ERCOT" w:date="2023-09-22T12:35:00Z"/>
                <w:rFonts w:eastAsia="Calibri"/>
              </w:rPr>
            </w:pPr>
            <w:del w:id="776"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4C43A3">
        <w:trPr>
          <w:del w:id="777" w:author="ERCOT" w:date="2023-09-22T12:35:00Z"/>
        </w:trPr>
        <w:tc>
          <w:tcPr>
            <w:tcW w:w="547" w:type="pct"/>
          </w:tcPr>
          <w:p w14:paraId="0C821067" w14:textId="212E3AEB" w:rsidR="00636B65" w:rsidRPr="00E61FFC" w:rsidDel="008D058F" w:rsidRDefault="00636B65" w:rsidP="009F7EF7">
            <w:pPr>
              <w:jc w:val="both"/>
              <w:rPr>
                <w:del w:id="778" w:author="ERCOT" w:date="2023-09-22T12:35:00Z"/>
                <w:rFonts w:eastAsia="Calibri"/>
              </w:rPr>
            </w:pPr>
            <w:del w:id="779" w:author="ERCOT" w:date="2023-09-22T12:35:00Z">
              <w:r w:rsidRPr="00E61FFC" w:rsidDel="008D058F">
                <w:rPr>
                  <w:rFonts w:eastAsia="Calibri"/>
                </w:rPr>
                <w:delText>City:</w:delText>
              </w:r>
            </w:del>
          </w:p>
        </w:tc>
        <w:tc>
          <w:tcPr>
            <w:tcW w:w="1645" w:type="pct"/>
            <w:gridSpan w:val="3"/>
          </w:tcPr>
          <w:p w14:paraId="74BBEEEB" w14:textId="2F1CA6D8" w:rsidR="00636B65" w:rsidRPr="00E61FFC" w:rsidDel="008D058F" w:rsidRDefault="00636B65" w:rsidP="009F7EF7">
            <w:pPr>
              <w:jc w:val="both"/>
              <w:rPr>
                <w:del w:id="780" w:author="ERCOT" w:date="2023-09-22T12:35:00Z"/>
                <w:rFonts w:eastAsia="Calibri"/>
              </w:rPr>
            </w:pPr>
            <w:del w:id="781"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68C9B3B7" w14:textId="2B9AFC23" w:rsidR="00636B65" w:rsidRPr="00E61FFC" w:rsidDel="008D058F" w:rsidRDefault="00636B65" w:rsidP="009F7EF7">
            <w:pPr>
              <w:jc w:val="both"/>
              <w:rPr>
                <w:del w:id="782" w:author="ERCOT" w:date="2023-09-22T12:35:00Z"/>
                <w:rFonts w:eastAsia="Calibri"/>
              </w:rPr>
            </w:pPr>
            <w:del w:id="783" w:author="ERCOT" w:date="2023-09-22T12:35:00Z">
              <w:r w:rsidRPr="00E61FFC" w:rsidDel="008D058F">
                <w:rPr>
                  <w:rFonts w:eastAsia="Calibri"/>
                </w:rPr>
                <w:delText>State:</w:delText>
              </w:r>
            </w:del>
          </w:p>
        </w:tc>
        <w:tc>
          <w:tcPr>
            <w:tcW w:w="1013" w:type="pct"/>
            <w:gridSpan w:val="3"/>
          </w:tcPr>
          <w:p w14:paraId="1D00678C" w14:textId="009443B0" w:rsidR="00636B65" w:rsidRPr="00E61FFC" w:rsidDel="008D058F" w:rsidRDefault="00636B65" w:rsidP="009F7EF7">
            <w:pPr>
              <w:jc w:val="both"/>
              <w:rPr>
                <w:del w:id="784" w:author="ERCOT" w:date="2023-09-22T12:35:00Z"/>
                <w:rFonts w:eastAsia="Calibri"/>
              </w:rPr>
            </w:pPr>
            <w:del w:id="78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33912733" w14:textId="2B5F3D6D" w:rsidR="00636B65" w:rsidRPr="00E61FFC" w:rsidDel="008D058F" w:rsidRDefault="00636B65" w:rsidP="009F7EF7">
            <w:pPr>
              <w:jc w:val="both"/>
              <w:rPr>
                <w:del w:id="786" w:author="ERCOT" w:date="2023-09-22T12:35:00Z"/>
                <w:rFonts w:eastAsia="Calibri"/>
              </w:rPr>
            </w:pPr>
            <w:del w:id="787" w:author="ERCOT" w:date="2023-09-22T12:35:00Z">
              <w:r w:rsidRPr="00E61FFC" w:rsidDel="008D058F">
                <w:rPr>
                  <w:rFonts w:eastAsia="Calibri"/>
                </w:rPr>
                <w:delText>Zip:</w:delText>
              </w:r>
            </w:del>
          </w:p>
        </w:tc>
        <w:tc>
          <w:tcPr>
            <w:tcW w:w="1028" w:type="pct"/>
          </w:tcPr>
          <w:p w14:paraId="629991FD" w14:textId="27ABF795" w:rsidR="00636B65" w:rsidRPr="00E61FFC" w:rsidDel="008D058F" w:rsidRDefault="00636B65" w:rsidP="009F7EF7">
            <w:pPr>
              <w:jc w:val="both"/>
              <w:rPr>
                <w:del w:id="788" w:author="ERCOT" w:date="2023-09-22T12:35:00Z"/>
                <w:rFonts w:eastAsia="Calibri"/>
              </w:rPr>
            </w:pPr>
            <w:del w:id="789"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4C43A3">
        <w:tc>
          <w:tcPr>
            <w:tcW w:w="693" w:type="pct"/>
            <w:gridSpan w:val="2"/>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09A5EB51" w14:textId="2C3A8607" w:rsidR="00636B65" w:rsidRPr="00E61FFC" w:rsidRDefault="00636B65" w:rsidP="009F7EF7">
            <w:pPr>
              <w:jc w:val="both"/>
              <w:rPr>
                <w:rFonts w:eastAsia="Calibri"/>
              </w:rPr>
            </w:pPr>
            <w:del w:id="790" w:author="ERCOT" w:date="2023-09-14T09:06:00Z">
              <w:r w:rsidRPr="00E61FFC" w:rsidDel="00CA74CF">
                <w:rPr>
                  <w:rFonts w:eastAsia="Calibri"/>
                </w:rPr>
                <w:delText>Fax:</w:delText>
              </w:r>
            </w:del>
          </w:p>
        </w:tc>
        <w:tc>
          <w:tcPr>
            <w:tcW w:w="2168" w:type="pct"/>
            <w:gridSpan w:val="4"/>
          </w:tcPr>
          <w:p w14:paraId="3D413E38" w14:textId="2B81C39F" w:rsidR="00636B65" w:rsidRPr="00E61FFC" w:rsidRDefault="00636B65" w:rsidP="009F7EF7">
            <w:pPr>
              <w:jc w:val="both"/>
              <w:rPr>
                <w:rFonts w:eastAsia="Calibri"/>
              </w:rPr>
            </w:pPr>
            <w:del w:id="79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4C43A3">
        <w:tc>
          <w:tcPr>
            <w:tcW w:w="911" w:type="pct"/>
            <w:gridSpan w:val="3"/>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792" w:author="ERCOT" w:date="2023-09-20T09:52:00Z">
        <w:r w:rsidRPr="002A2D9F" w:rsidDel="005C54E7">
          <w:rPr>
            <w:b/>
            <w:bCs/>
          </w:rPr>
          <w:delText>April 1, 2023</w:delText>
        </w:r>
      </w:del>
      <w:ins w:id="793"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52"/>
          <w:footerReference w:type="even" r:id="rId53"/>
          <w:footerReference w:type="default" r:id="rId54"/>
          <w:footerReference w:type="first" r:id="rId55"/>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3407B4F6"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56"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C009A">
        <w:t xml:space="preserve">ERCOT must also receive a background check fee in the amount of $350 per </w:t>
      </w:r>
      <w:r w:rsidR="00A6290C">
        <w:t>A</w:t>
      </w:r>
      <w:r w:rsidR="00CC009A">
        <w:t xml:space="preserve">pplicant’s Principal via EFT (wire or ACH).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4C43A3">
        <w:rPr>
          <w:b/>
          <w:bCs/>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DC7FEBD" w14:textId="77777777" w:rsidTr="004C43A3">
        <w:tc>
          <w:tcPr>
            <w:tcW w:w="1523" w:type="dxa"/>
            <w:gridSpan w:val="3"/>
          </w:tcPr>
          <w:p w14:paraId="14C766F2" w14:textId="77777777" w:rsidR="002A2D9F" w:rsidRPr="002A2D9F" w:rsidRDefault="002A2D9F" w:rsidP="002A2D9F">
            <w:pPr>
              <w:jc w:val="both"/>
              <w:rPr>
                <w:b/>
                <w:bCs/>
              </w:rPr>
            </w:pPr>
            <w:r w:rsidRPr="002A2D9F">
              <w:rPr>
                <w:b/>
                <w:bCs/>
              </w:rPr>
              <w:t>Name:</w:t>
            </w:r>
          </w:p>
        </w:tc>
        <w:tc>
          <w:tcPr>
            <w:tcW w:w="3468" w:type="dxa"/>
            <w:gridSpan w:val="4"/>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656BF0F5" w14:textId="6AE16CD8" w:rsidR="002A2D9F" w:rsidRPr="002A2D9F" w:rsidRDefault="002A2D9F" w:rsidP="002A2D9F">
            <w:pPr>
              <w:jc w:val="both"/>
              <w:rPr>
                <w:b/>
                <w:bCs/>
              </w:rPr>
            </w:pPr>
            <w:del w:id="794" w:author="ERCOT" w:date="2023-09-20T09:53:00Z">
              <w:r w:rsidRPr="002A2D9F" w:rsidDel="005C54E7">
                <w:rPr>
                  <w:b/>
                  <w:bCs/>
                </w:rPr>
                <w:delText>Title:</w:delText>
              </w:r>
            </w:del>
          </w:p>
        </w:tc>
        <w:tc>
          <w:tcPr>
            <w:tcW w:w="3497" w:type="dxa"/>
            <w:gridSpan w:val="3"/>
          </w:tcPr>
          <w:p w14:paraId="7907DD76" w14:textId="39605F4C" w:rsidR="002A2D9F" w:rsidRPr="002A2D9F" w:rsidRDefault="002A2D9F" w:rsidP="002A2D9F">
            <w:pPr>
              <w:jc w:val="both"/>
              <w:rPr>
                <w:b/>
                <w:bCs/>
              </w:rPr>
            </w:pPr>
            <w:del w:id="795"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4C43A3">
        <w:trPr>
          <w:del w:id="796" w:author="ERCOT" w:date="2023-09-20T09:54:00Z"/>
        </w:trPr>
        <w:tc>
          <w:tcPr>
            <w:tcW w:w="1376" w:type="dxa"/>
            <w:gridSpan w:val="2"/>
          </w:tcPr>
          <w:p w14:paraId="3C8470B4" w14:textId="3B358F28" w:rsidR="002A2D9F" w:rsidRPr="002A2D9F" w:rsidDel="005C54E7" w:rsidRDefault="002A2D9F" w:rsidP="002A2D9F">
            <w:pPr>
              <w:jc w:val="both"/>
              <w:rPr>
                <w:del w:id="797" w:author="ERCOT" w:date="2023-09-20T09:54:00Z"/>
                <w:b/>
                <w:bCs/>
              </w:rPr>
            </w:pPr>
            <w:del w:id="798" w:author="ERCOT" w:date="2023-09-20T09:54:00Z">
              <w:r w:rsidRPr="002A2D9F" w:rsidDel="005C54E7">
                <w:rPr>
                  <w:b/>
                  <w:bCs/>
                </w:rPr>
                <w:delText>Address:</w:delText>
              </w:r>
            </w:del>
          </w:p>
        </w:tc>
        <w:tc>
          <w:tcPr>
            <w:tcW w:w="7974" w:type="dxa"/>
            <w:gridSpan w:val="9"/>
          </w:tcPr>
          <w:p w14:paraId="3FE46D47" w14:textId="29455433" w:rsidR="002A2D9F" w:rsidRPr="002A2D9F" w:rsidDel="005C54E7" w:rsidRDefault="002A2D9F" w:rsidP="002A2D9F">
            <w:pPr>
              <w:jc w:val="both"/>
              <w:rPr>
                <w:del w:id="799" w:author="ERCOT" w:date="2023-09-20T09:54:00Z"/>
                <w:b/>
                <w:bCs/>
              </w:rPr>
            </w:pPr>
            <w:del w:id="800"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4C43A3">
        <w:trPr>
          <w:del w:id="801" w:author="ERCOT" w:date="2023-09-20T09:54:00Z"/>
        </w:trPr>
        <w:tc>
          <w:tcPr>
            <w:tcW w:w="1025" w:type="dxa"/>
          </w:tcPr>
          <w:p w14:paraId="0E8FF33D" w14:textId="795D8C99" w:rsidR="002A2D9F" w:rsidRPr="002A2D9F" w:rsidDel="005C54E7" w:rsidRDefault="002A2D9F" w:rsidP="002A2D9F">
            <w:pPr>
              <w:jc w:val="both"/>
              <w:rPr>
                <w:del w:id="802" w:author="ERCOT" w:date="2023-09-20T09:54:00Z"/>
                <w:b/>
                <w:bCs/>
              </w:rPr>
            </w:pPr>
            <w:del w:id="803" w:author="ERCOT" w:date="2023-09-20T09:54:00Z">
              <w:r w:rsidRPr="002A2D9F" w:rsidDel="005C54E7">
                <w:rPr>
                  <w:b/>
                  <w:bCs/>
                </w:rPr>
                <w:delText>City:</w:delText>
              </w:r>
            </w:del>
          </w:p>
        </w:tc>
        <w:tc>
          <w:tcPr>
            <w:tcW w:w="2384" w:type="dxa"/>
            <w:gridSpan w:val="4"/>
          </w:tcPr>
          <w:p w14:paraId="43731858" w14:textId="29BEE4B7" w:rsidR="002A2D9F" w:rsidRPr="002A2D9F" w:rsidDel="005C54E7" w:rsidRDefault="002A2D9F" w:rsidP="002A2D9F">
            <w:pPr>
              <w:jc w:val="both"/>
              <w:rPr>
                <w:del w:id="804" w:author="ERCOT" w:date="2023-09-20T09:54:00Z"/>
                <w:b/>
                <w:bCs/>
              </w:rPr>
            </w:pPr>
            <w:del w:id="805"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3179AFC0" w14:textId="43BB3451" w:rsidR="002A2D9F" w:rsidRPr="002A2D9F" w:rsidDel="005C54E7" w:rsidRDefault="002A2D9F" w:rsidP="002A2D9F">
            <w:pPr>
              <w:jc w:val="both"/>
              <w:rPr>
                <w:del w:id="806" w:author="ERCOT" w:date="2023-09-20T09:54:00Z"/>
                <w:b/>
                <w:bCs/>
              </w:rPr>
            </w:pPr>
            <w:del w:id="807" w:author="ERCOT" w:date="2023-09-20T09:54:00Z">
              <w:r w:rsidRPr="002A2D9F" w:rsidDel="005C54E7">
                <w:rPr>
                  <w:b/>
                  <w:bCs/>
                </w:rPr>
                <w:delText>State:</w:delText>
              </w:r>
            </w:del>
          </w:p>
        </w:tc>
        <w:tc>
          <w:tcPr>
            <w:tcW w:w="2069" w:type="dxa"/>
            <w:gridSpan w:val="3"/>
          </w:tcPr>
          <w:p w14:paraId="2458330A" w14:textId="75035564" w:rsidR="002A2D9F" w:rsidRPr="002A2D9F" w:rsidDel="005C54E7" w:rsidRDefault="002A2D9F" w:rsidP="002A2D9F">
            <w:pPr>
              <w:jc w:val="both"/>
              <w:rPr>
                <w:del w:id="808" w:author="ERCOT" w:date="2023-09-20T09:54:00Z"/>
                <w:b/>
                <w:bCs/>
              </w:rPr>
            </w:pPr>
            <w:del w:id="809" w:author="ERCOT" w:date="2023-09-20T09:54:00Z">
              <w:r w:rsidRPr="002A2D9F" w:rsidDel="005C54E7">
                <w:rPr>
                  <w:b/>
                  <w:bCs/>
                </w:rPr>
                <w:fldChar w:fldCharType="begin">
                  <w:ffData>
                    <w:name w:val="Text109"/>
                    <w:enabled/>
                    <w:calcOnExit w:val="0"/>
                    <w:textInput/>
                  </w:ffData>
                </w:fldChar>
              </w:r>
              <w:bookmarkStart w:id="810"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0"/>
            </w:del>
          </w:p>
        </w:tc>
        <w:tc>
          <w:tcPr>
            <w:tcW w:w="792" w:type="dxa"/>
          </w:tcPr>
          <w:p w14:paraId="66AADBC0" w14:textId="5C1DFBA2" w:rsidR="002A2D9F" w:rsidRPr="002A2D9F" w:rsidDel="005C54E7" w:rsidRDefault="002A2D9F" w:rsidP="002A2D9F">
            <w:pPr>
              <w:jc w:val="both"/>
              <w:rPr>
                <w:del w:id="811" w:author="ERCOT" w:date="2023-09-20T09:54:00Z"/>
                <w:b/>
                <w:bCs/>
              </w:rPr>
            </w:pPr>
            <w:del w:id="812" w:author="ERCOT" w:date="2023-09-20T09:54:00Z">
              <w:r w:rsidRPr="002A2D9F" w:rsidDel="005C54E7">
                <w:rPr>
                  <w:b/>
                  <w:bCs/>
                </w:rPr>
                <w:delText>Zip:</w:delText>
              </w:r>
            </w:del>
          </w:p>
        </w:tc>
        <w:tc>
          <w:tcPr>
            <w:tcW w:w="2206" w:type="dxa"/>
          </w:tcPr>
          <w:p w14:paraId="43BD3BC7" w14:textId="6CE99A47" w:rsidR="002A2D9F" w:rsidRPr="002A2D9F" w:rsidDel="005C54E7" w:rsidRDefault="002A2D9F" w:rsidP="002A2D9F">
            <w:pPr>
              <w:jc w:val="both"/>
              <w:rPr>
                <w:del w:id="813" w:author="ERCOT" w:date="2023-09-20T09:54:00Z"/>
                <w:b/>
                <w:bCs/>
              </w:rPr>
            </w:pPr>
            <w:del w:id="814" w:author="ERCOT" w:date="2023-09-20T09:54:00Z">
              <w:r w:rsidRPr="002A2D9F" w:rsidDel="005C54E7">
                <w:rPr>
                  <w:b/>
                  <w:bCs/>
                </w:rPr>
                <w:fldChar w:fldCharType="begin">
                  <w:ffData>
                    <w:name w:val="Text110"/>
                    <w:enabled/>
                    <w:calcOnExit w:val="0"/>
                    <w:textInput/>
                  </w:ffData>
                </w:fldChar>
              </w:r>
              <w:bookmarkStart w:id="815"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5"/>
            </w:del>
          </w:p>
        </w:tc>
      </w:tr>
      <w:tr w:rsidR="002A2D9F" w:rsidRPr="002A2D9F" w14:paraId="25DE602E" w14:textId="77777777" w:rsidTr="004C43A3">
        <w:tc>
          <w:tcPr>
            <w:tcW w:w="1376" w:type="dxa"/>
            <w:gridSpan w:val="2"/>
          </w:tcPr>
          <w:p w14:paraId="36D56931" w14:textId="77777777" w:rsidR="002A2D9F" w:rsidRPr="002A2D9F" w:rsidRDefault="002A2D9F" w:rsidP="002A2D9F">
            <w:pPr>
              <w:jc w:val="both"/>
              <w:rPr>
                <w:b/>
                <w:bCs/>
              </w:rPr>
            </w:pPr>
            <w:r w:rsidRPr="002A2D9F">
              <w:rPr>
                <w:b/>
                <w:bCs/>
              </w:rPr>
              <w:t>Telephone:</w:t>
            </w:r>
          </w:p>
        </w:tc>
        <w:tc>
          <w:tcPr>
            <w:tcW w:w="2907" w:type="dxa"/>
            <w:gridSpan w:val="4"/>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07A29EB" w14:textId="44CBD5AD" w:rsidR="002A2D9F" w:rsidRPr="002A2D9F" w:rsidRDefault="002A2D9F" w:rsidP="002A2D9F">
            <w:pPr>
              <w:jc w:val="both"/>
              <w:rPr>
                <w:b/>
                <w:bCs/>
              </w:rPr>
            </w:pPr>
            <w:del w:id="816" w:author="ERCOT" w:date="2023-09-20T09:54:00Z">
              <w:r w:rsidRPr="002A2D9F" w:rsidDel="005C54E7">
                <w:rPr>
                  <w:b/>
                  <w:bCs/>
                </w:rPr>
                <w:delText>Fax:</w:delText>
              </w:r>
            </w:del>
          </w:p>
        </w:tc>
        <w:tc>
          <w:tcPr>
            <w:tcW w:w="4359" w:type="dxa"/>
            <w:gridSpan w:val="4"/>
          </w:tcPr>
          <w:p w14:paraId="49A6FA55" w14:textId="7713BF8D" w:rsidR="002A2D9F" w:rsidRPr="002A2D9F" w:rsidRDefault="002A2D9F" w:rsidP="002A2D9F">
            <w:pPr>
              <w:jc w:val="both"/>
              <w:rPr>
                <w:b/>
                <w:bCs/>
              </w:rPr>
            </w:pPr>
            <w:del w:id="817"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4C43A3">
        <w:tc>
          <w:tcPr>
            <w:tcW w:w="1796" w:type="dxa"/>
            <w:gridSpan w:val="4"/>
          </w:tcPr>
          <w:p w14:paraId="5F1C7B42" w14:textId="77777777" w:rsidR="002A2D9F" w:rsidRPr="002A2D9F" w:rsidRDefault="002A2D9F" w:rsidP="002A2D9F">
            <w:pPr>
              <w:jc w:val="both"/>
              <w:rPr>
                <w:b/>
                <w:bCs/>
              </w:rPr>
            </w:pPr>
            <w:r w:rsidRPr="002A2D9F">
              <w:rPr>
                <w:b/>
                <w:bCs/>
              </w:rPr>
              <w:t>Email Address:</w:t>
            </w:r>
          </w:p>
        </w:tc>
        <w:tc>
          <w:tcPr>
            <w:tcW w:w="7554" w:type="dxa"/>
            <w:gridSpan w:val="7"/>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3EBA866" w14:textId="77777777" w:rsidTr="004C43A3">
        <w:tc>
          <w:tcPr>
            <w:tcW w:w="1523" w:type="dxa"/>
            <w:gridSpan w:val="3"/>
          </w:tcPr>
          <w:p w14:paraId="68B03C03" w14:textId="77777777" w:rsidR="002A2D9F" w:rsidRPr="002A2D9F" w:rsidRDefault="002A2D9F" w:rsidP="002A2D9F">
            <w:pPr>
              <w:jc w:val="both"/>
              <w:rPr>
                <w:b/>
                <w:bCs/>
              </w:rPr>
            </w:pPr>
            <w:r w:rsidRPr="002A2D9F">
              <w:rPr>
                <w:b/>
                <w:bCs/>
              </w:rPr>
              <w:t>Name:</w:t>
            </w:r>
          </w:p>
        </w:tc>
        <w:tc>
          <w:tcPr>
            <w:tcW w:w="3468" w:type="dxa"/>
            <w:gridSpan w:val="4"/>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848B43" w14:textId="157162DB" w:rsidR="002A2D9F" w:rsidRPr="002A2D9F" w:rsidRDefault="002A2D9F" w:rsidP="002A2D9F">
            <w:pPr>
              <w:jc w:val="both"/>
              <w:rPr>
                <w:b/>
                <w:bCs/>
              </w:rPr>
            </w:pPr>
            <w:del w:id="818" w:author="ERCOT" w:date="2023-09-20T09:54:00Z">
              <w:r w:rsidRPr="002A2D9F" w:rsidDel="005C54E7">
                <w:rPr>
                  <w:b/>
                  <w:bCs/>
                </w:rPr>
                <w:delText>Title:</w:delText>
              </w:r>
            </w:del>
          </w:p>
        </w:tc>
        <w:tc>
          <w:tcPr>
            <w:tcW w:w="3497" w:type="dxa"/>
            <w:gridSpan w:val="3"/>
          </w:tcPr>
          <w:p w14:paraId="3DDF8B31" w14:textId="747BE9ED" w:rsidR="002A2D9F" w:rsidRPr="002A2D9F" w:rsidRDefault="002A2D9F" w:rsidP="002A2D9F">
            <w:pPr>
              <w:jc w:val="both"/>
              <w:rPr>
                <w:b/>
                <w:bCs/>
              </w:rPr>
            </w:pPr>
            <w:del w:id="819"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4C43A3">
        <w:trPr>
          <w:del w:id="820" w:author="ERCOT" w:date="2023-09-20T09:55:00Z"/>
        </w:trPr>
        <w:tc>
          <w:tcPr>
            <w:tcW w:w="1376" w:type="dxa"/>
            <w:gridSpan w:val="2"/>
          </w:tcPr>
          <w:p w14:paraId="42A8237A" w14:textId="2EF82026" w:rsidR="002A2D9F" w:rsidRPr="002A2D9F" w:rsidDel="005C54E7" w:rsidRDefault="002A2D9F" w:rsidP="002A2D9F">
            <w:pPr>
              <w:jc w:val="both"/>
              <w:rPr>
                <w:del w:id="821" w:author="ERCOT" w:date="2023-09-20T09:55:00Z"/>
                <w:b/>
                <w:bCs/>
              </w:rPr>
            </w:pPr>
            <w:del w:id="822" w:author="ERCOT" w:date="2023-09-20T09:55:00Z">
              <w:r w:rsidRPr="002A2D9F" w:rsidDel="005C54E7">
                <w:rPr>
                  <w:b/>
                  <w:bCs/>
                </w:rPr>
                <w:delText>Address:</w:delText>
              </w:r>
            </w:del>
          </w:p>
        </w:tc>
        <w:tc>
          <w:tcPr>
            <w:tcW w:w="7974" w:type="dxa"/>
            <w:gridSpan w:val="9"/>
          </w:tcPr>
          <w:p w14:paraId="4765D1AB" w14:textId="5C37DAAC" w:rsidR="002A2D9F" w:rsidRPr="002A2D9F" w:rsidDel="005C54E7" w:rsidRDefault="002A2D9F" w:rsidP="002A2D9F">
            <w:pPr>
              <w:jc w:val="both"/>
              <w:rPr>
                <w:del w:id="823" w:author="ERCOT" w:date="2023-09-20T09:55:00Z"/>
                <w:b/>
                <w:bCs/>
              </w:rPr>
            </w:pPr>
            <w:del w:id="824"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4C43A3">
        <w:trPr>
          <w:del w:id="825" w:author="ERCOT" w:date="2023-09-20T09:55:00Z"/>
        </w:trPr>
        <w:tc>
          <w:tcPr>
            <w:tcW w:w="1025" w:type="dxa"/>
          </w:tcPr>
          <w:p w14:paraId="5534F5FF" w14:textId="1573F16F" w:rsidR="002A2D9F" w:rsidRPr="002A2D9F" w:rsidDel="005C54E7" w:rsidRDefault="002A2D9F" w:rsidP="002A2D9F">
            <w:pPr>
              <w:jc w:val="both"/>
              <w:rPr>
                <w:del w:id="826" w:author="ERCOT" w:date="2023-09-20T09:55:00Z"/>
                <w:b/>
                <w:bCs/>
              </w:rPr>
            </w:pPr>
            <w:del w:id="827" w:author="ERCOT" w:date="2023-09-20T09:55:00Z">
              <w:r w:rsidRPr="002A2D9F" w:rsidDel="005C54E7">
                <w:rPr>
                  <w:b/>
                  <w:bCs/>
                </w:rPr>
                <w:delText>City:</w:delText>
              </w:r>
            </w:del>
          </w:p>
        </w:tc>
        <w:tc>
          <w:tcPr>
            <w:tcW w:w="2384" w:type="dxa"/>
            <w:gridSpan w:val="4"/>
          </w:tcPr>
          <w:p w14:paraId="6BCE2D1F" w14:textId="467A844B" w:rsidR="002A2D9F" w:rsidRPr="002A2D9F" w:rsidDel="005C54E7" w:rsidRDefault="002A2D9F" w:rsidP="002A2D9F">
            <w:pPr>
              <w:jc w:val="both"/>
              <w:rPr>
                <w:del w:id="828" w:author="ERCOT" w:date="2023-09-20T09:55:00Z"/>
                <w:b/>
                <w:bCs/>
              </w:rPr>
            </w:pPr>
            <w:del w:id="829"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FA5F745" w14:textId="4950BA26" w:rsidR="002A2D9F" w:rsidRPr="002A2D9F" w:rsidDel="005C54E7" w:rsidRDefault="002A2D9F" w:rsidP="002A2D9F">
            <w:pPr>
              <w:jc w:val="both"/>
              <w:rPr>
                <w:del w:id="830" w:author="ERCOT" w:date="2023-09-20T09:55:00Z"/>
                <w:b/>
                <w:bCs/>
              </w:rPr>
            </w:pPr>
            <w:del w:id="831" w:author="ERCOT" w:date="2023-09-20T09:55:00Z">
              <w:r w:rsidRPr="002A2D9F" w:rsidDel="005C54E7">
                <w:rPr>
                  <w:b/>
                  <w:bCs/>
                </w:rPr>
                <w:delText>State:</w:delText>
              </w:r>
            </w:del>
          </w:p>
        </w:tc>
        <w:tc>
          <w:tcPr>
            <w:tcW w:w="2069" w:type="dxa"/>
            <w:gridSpan w:val="3"/>
          </w:tcPr>
          <w:p w14:paraId="7D0BF964" w14:textId="25CAC722" w:rsidR="002A2D9F" w:rsidRPr="002A2D9F" w:rsidDel="005C54E7" w:rsidRDefault="002A2D9F" w:rsidP="002A2D9F">
            <w:pPr>
              <w:jc w:val="both"/>
              <w:rPr>
                <w:del w:id="832" w:author="ERCOT" w:date="2023-09-20T09:55:00Z"/>
                <w:b/>
                <w:bCs/>
              </w:rPr>
            </w:pPr>
            <w:del w:id="833" w:author="ERCOT" w:date="2023-09-20T09:55:00Z">
              <w:r w:rsidRPr="002A2D9F" w:rsidDel="005C54E7">
                <w:rPr>
                  <w:b/>
                  <w:bCs/>
                </w:rPr>
                <w:fldChar w:fldCharType="begin">
                  <w:ffData>
                    <w:name w:val="Text111"/>
                    <w:enabled/>
                    <w:calcOnExit w:val="0"/>
                    <w:textInput/>
                  </w:ffData>
                </w:fldChar>
              </w:r>
              <w:bookmarkStart w:id="834"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4"/>
            </w:del>
          </w:p>
        </w:tc>
        <w:tc>
          <w:tcPr>
            <w:tcW w:w="792" w:type="dxa"/>
          </w:tcPr>
          <w:p w14:paraId="4F6B5DAD" w14:textId="6F4B3029" w:rsidR="002A2D9F" w:rsidRPr="002A2D9F" w:rsidDel="005C54E7" w:rsidRDefault="002A2D9F" w:rsidP="002A2D9F">
            <w:pPr>
              <w:jc w:val="both"/>
              <w:rPr>
                <w:del w:id="835" w:author="ERCOT" w:date="2023-09-20T09:55:00Z"/>
                <w:b/>
                <w:bCs/>
              </w:rPr>
            </w:pPr>
            <w:del w:id="836" w:author="ERCOT" w:date="2023-09-20T09:55:00Z">
              <w:r w:rsidRPr="002A2D9F" w:rsidDel="005C54E7">
                <w:rPr>
                  <w:b/>
                  <w:bCs/>
                </w:rPr>
                <w:delText>Zip:</w:delText>
              </w:r>
            </w:del>
          </w:p>
        </w:tc>
        <w:tc>
          <w:tcPr>
            <w:tcW w:w="2206" w:type="dxa"/>
          </w:tcPr>
          <w:p w14:paraId="64F5827F" w14:textId="2FCEFD26" w:rsidR="002A2D9F" w:rsidRPr="002A2D9F" w:rsidDel="005C54E7" w:rsidRDefault="002A2D9F" w:rsidP="002A2D9F">
            <w:pPr>
              <w:jc w:val="both"/>
              <w:rPr>
                <w:del w:id="837" w:author="ERCOT" w:date="2023-09-20T09:55:00Z"/>
                <w:b/>
                <w:bCs/>
              </w:rPr>
            </w:pPr>
            <w:del w:id="838" w:author="ERCOT" w:date="2023-09-20T09:55:00Z">
              <w:r w:rsidRPr="002A2D9F" w:rsidDel="005C54E7">
                <w:rPr>
                  <w:b/>
                  <w:bCs/>
                </w:rPr>
                <w:fldChar w:fldCharType="begin">
                  <w:ffData>
                    <w:name w:val="Text112"/>
                    <w:enabled/>
                    <w:calcOnExit w:val="0"/>
                    <w:textInput/>
                  </w:ffData>
                </w:fldChar>
              </w:r>
              <w:bookmarkStart w:id="839"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9"/>
            </w:del>
          </w:p>
        </w:tc>
      </w:tr>
      <w:tr w:rsidR="002A2D9F" w:rsidRPr="002A2D9F" w14:paraId="54B8F53F" w14:textId="77777777" w:rsidTr="004C43A3">
        <w:tc>
          <w:tcPr>
            <w:tcW w:w="1376" w:type="dxa"/>
            <w:gridSpan w:val="2"/>
          </w:tcPr>
          <w:p w14:paraId="399E814E" w14:textId="77777777" w:rsidR="002A2D9F" w:rsidRPr="002A2D9F" w:rsidRDefault="002A2D9F" w:rsidP="002A2D9F">
            <w:pPr>
              <w:jc w:val="both"/>
              <w:rPr>
                <w:b/>
                <w:bCs/>
              </w:rPr>
            </w:pPr>
            <w:r w:rsidRPr="002A2D9F">
              <w:rPr>
                <w:b/>
                <w:bCs/>
              </w:rPr>
              <w:t>Telephone:</w:t>
            </w:r>
          </w:p>
        </w:tc>
        <w:tc>
          <w:tcPr>
            <w:tcW w:w="2907" w:type="dxa"/>
            <w:gridSpan w:val="4"/>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90A5C72" w14:textId="7102D84C" w:rsidR="002A2D9F" w:rsidRPr="002A2D9F" w:rsidRDefault="002A2D9F" w:rsidP="002A2D9F">
            <w:pPr>
              <w:jc w:val="both"/>
              <w:rPr>
                <w:b/>
                <w:bCs/>
              </w:rPr>
            </w:pPr>
            <w:del w:id="840" w:author="ERCOT" w:date="2023-09-20T09:55:00Z">
              <w:r w:rsidRPr="002A2D9F" w:rsidDel="005C54E7">
                <w:rPr>
                  <w:b/>
                  <w:bCs/>
                </w:rPr>
                <w:delText>Fax:</w:delText>
              </w:r>
            </w:del>
          </w:p>
        </w:tc>
        <w:tc>
          <w:tcPr>
            <w:tcW w:w="4359" w:type="dxa"/>
            <w:gridSpan w:val="4"/>
          </w:tcPr>
          <w:p w14:paraId="3D893B69" w14:textId="07756851" w:rsidR="002A2D9F" w:rsidRPr="002A2D9F" w:rsidRDefault="002A2D9F" w:rsidP="002A2D9F">
            <w:pPr>
              <w:jc w:val="both"/>
              <w:rPr>
                <w:b/>
                <w:bCs/>
              </w:rPr>
            </w:pPr>
            <w:del w:id="841"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4C43A3">
        <w:tc>
          <w:tcPr>
            <w:tcW w:w="1796" w:type="dxa"/>
            <w:gridSpan w:val="4"/>
          </w:tcPr>
          <w:p w14:paraId="56A56460" w14:textId="77777777" w:rsidR="002A2D9F" w:rsidRPr="002A2D9F" w:rsidRDefault="002A2D9F" w:rsidP="002A2D9F">
            <w:pPr>
              <w:jc w:val="both"/>
              <w:rPr>
                <w:b/>
                <w:bCs/>
              </w:rPr>
            </w:pPr>
            <w:r w:rsidRPr="002A2D9F">
              <w:rPr>
                <w:b/>
                <w:bCs/>
              </w:rPr>
              <w:t>Email Address:</w:t>
            </w:r>
          </w:p>
        </w:tc>
        <w:tc>
          <w:tcPr>
            <w:tcW w:w="7554" w:type="dxa"/>
            <w:gridSpan w:val="7"/>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AB7C74">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B85FD36" w14:textId="77777777" w:rsidTr="004C43A3">
        <w:tc>
          <w:tcPr>
            <w:tcW w:w="1523" w:type="dxa"/>
            <w:gridSpan w:val="3"/>
          </w:tcPr>
          <w:p w14:paraId="1ABE4B26" w14:textId="77777777" w:rsidR="002A2D9F" w:rsidRPr="002A2D9F" w:rsidRDefault="002A2D9F" w:rsidP="002A2D9F">
            <w:pPr>
              <w:jc w:val="both"/>
              <w:rPr>
                <w:b/>
                <w:bCs/>
              </w:rPr>
            </w:pPr>
            <w:r w:rsidRPr="002A2D9F">
              <w:rPr>
                <w:b/>
                <w:bCs/>
              </w:rPr>
              <w:t>Name:</w:t>
            </w:r>
          </w:p>
        </w:tc>
        <w:tc>
          <w:tcPr>
            <w:tcW w:w="3468" w:type="dxa"/>
            <w:gridSpan w:val="4"/>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1FFED3A3" w14:textId="557415E2" w:rsidR="002A2D9F" w:rsidRPr="002A2D9F" w:rsidRDefault="002A2D9F" w:rsidP="002A2D9F">
            <w:pPr>
              <w:jc w:val="both"/>
              <w:rPr>
                <w:b/>
                <w:bCs/>
              </w:rPr>
            </w:pPr>
            <w:del w:id="842" w:author="ERCOT" w:date="2023-09-20T09:56:00Z">
              <w:r w:rsidRPr="002A2D9F" w:rsidDel="005C54E7">
                <w:rPr>
                  <w:b/>
                  <w:bCs/>
                </w:rPr>
                <w:delText>Title:</w:delText>
              </w:r>
            </w:del>
          </w:p>
        </w:tc>
        <w:tc>
          <w:tcPr>
            <w:tcW w:w="3497" w:type="dxa"/>
            <w:gridSpan w:val="3"/>
          </w:tcPr>
          <w:p w14:paraId="0E09DD93" w14:textId="613CFD30" w:rsidR="002A2D9F" w:rsidRPr="002A2D9F" w:rsidRDefault="002A2D9F" w:rsidP="002A2D9F">
            <w:pPr>
              <w:jc w:val="both"/>
              <w:rPr>
                <w:b/>
                <w:bCs/>
              </w:rPr>
            </w:pPr>
            <w:del w:id="84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4C43A3">
        <w:trPr>
          <w:del w:id="844" w:author="ERCOT" w:date="2023-09-20T09:56:00Z"/>
        </w:trPr>
        <w:tc>
          <w:tcPr>
            <w:tcW w:w="1376" w:type="dxa"/>
            <w:gridSpan w:val="2"/>
          </w:tcPr>
          <w:p w14:paraId="4E4FCBEB" w14:textId="62054EF7" w:rsidR="002A2D9F" w:rsidRPr="002A2D9F" w:rsidDel="005C54E7" w:rsidRDefault="002A2D9F" w:rsidP="002A2D9F">
            <w:pPr>
              <w:jc w:val="both"/>
              <w:rPr>
                <w:del w:id="845" w:author="ERCOT" w:date="2023-09-20T09:56:00Z"/>
                <w:b/>
                <w:bCs/>
              </w:rPr>
            </w:pPr>
            <w:del w:id="846" w:author="ERCOT" w:date="2023-09-20T09:56:00Z">
              <w:r w:rsidRPr="002A2D9F" w:rsidDel="005C54E7">
                <w:rPr>
                  <w:b/>
                  <w:bCs/>
                </w:rPr>
                <w:delText>Address:</w:delText>
              </w:r>
            </w:del>
          </w:p>
        </w:tc>
        <w:tc>
          <w:tcPr>
            <w:tcW w:w="7974" w:type="dxa"/>
            <w:gridSpan w:val="9"/>
          </w:tcPr>
          <w:p w14:paraId="664EE543" w14:textId="00B34B53" w:rsidR="002A2D9F" w:rsidRPr="002A2D9F" w:rsidDel="005C54E7" w:rsidRDefault="002A2D9F" w:rsidP="002A2D9F">
            <w:pPr>
              <w:jc w:val="both"/>
              <w:rPr>
                <w:del w:id="847" w:author="ERCOT" w:date="2023-09-20T09:56:00Z"/>
                <w:b/>
                <w:bCs/>
              </w:rPr>
            </w:pPr>
            <w:del w:id="848"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4C43A3">
        <w:trPr>
          <w:del w:id="849" w:author="ERCOT" w:date="2023-09-20T09:56:00Z"/>
        </w:trPr>
        <w:tc>
          <w:tcPr>
            <w:tcW w:w="1025" w:type="dxa"/>
          </w:tcPr>
          <w:p w14:paraId="4B02208C" w14:textId="65D933F8" w:rsidR="002A2D9F" w:rsidRPr="002A2D9F" w:rsidDel="005C54E7" w:rsidRDefault="002A2D9F" w:rsidP="002A2D9F">
            <w:pPr>
              <w:jc w:val="both"/>
              <w:rPr>
                <w:del w:id="850" w:author="ERCOT" w:date="2023-09-20T09:56:00Z"/>
                <w:b/>
                <w:bCs/>
              </w:rPr>
            </w:pPr>
            <w:del w:id="851" w:author="ERCOT" w:date="2023-09-20T09:56:00Z">
              <w:r w:rsidRPr="002A2D9F" w:rsidDel="005C54E7">
                <w:rPr>
                  <w:b/>
                  <w:bCs/>
                </w:rPr>
                <w:delText>City:</w:delText>
              </w:r>
            </w:del>
          </w:p>
        </w:tc>
        <w:tc>
          <w:tcPr>
            <w:tcW w:w="2384" w:type="dxa"/>
            <w:gridSpan w:val="4"/>
          </w:tcPr>
          <w:p w14:paraId="2BA785C9" w14:textId="354676DC" w:rsidR="002A2D9F" w:rsidRPr="002A2D9F" w:rsidDel="005C54E7" w:rsidRDefault="002A2D9F" w:rsidP="002A2D9F">
            <w:pPr>
              <w:jc w:val="both"/>
              <w:rPr>
                <w:del w:id="852" w:author="ERCOT" w:date="2023-09-20T09:56:00Z"/>
                <w:b/>
                <w:bCs/>
              </w:rPr>
            </w:pPr>
            <w:del w:id="853"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4C42B36" w14:textId="2A73C6F4" w:rsidR="002A2D9F" w:rsidRPr="002A2D9F" w:rsidDel="005C54E7" w:rsidRDefault="002A2D9F" w:rsidP="002A2D9F">
            <w:pPr>
              <w:jc w:val="both"/>
              <w:rPr>
                <w:del w:id="854" w:author="ERCOT" w:date="2023-09-20T09:56:00Z"/>
                <w:b/>
                <w:bCs/>
              </w:rPr>
            </w:pPr>
            <w:del w:id="855" w:author="ERCOT" w:date="2023-09-20T09:56:00Z">
              <w:r w:rsidRPr="002A2D9F" w:rsidDel="005C54E7">
                <w:rPr>
                  <w:b/>
                  <w:bCs/>
                </w:rPr>
                <w:delText>State:</w:delText>
              </w:r>
            </w:del>
          </w:p>
        </w:tc>
        <w:tc>
          <w:tcPr>
            <w:tcW w:w="2069" w:type="dxa"/>
            <w:gridSpan w:val="3"/>
          </w:tcPr>
          <w:p w14:paraId="04BAA37E" w14:textId="143B9ECF" w:rsidR="002A2D9F" w:rsidRPr="002A2D9F" w:rsidDel="005C54E7" w:rsidRDefault="002A2D9F" w:rsidP="002A2D9F">
            <w:pPr>
              <w:jc w:val="both"/>
              <w:rPr>
                <w:del w:id="856" w:author="ERCOT" w:date="2023-09-20T09:56:00Z"/>
                <w:b/>
                <w:bCs/>
              </w:rPr>
            </w:pPr>
            <w:del w:id="857"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
          <w:p w14:paraId="071EC955" w14:textId="3F7A4845" w:rsidR="002A2D9F" w:rsidRPr="002A2D9F" w:rsidDel="005C54E7" w:rsidRDefault="002A2D9F" w:rsidP="002A2D9F">
            <w:pPr>
              <w:jc w:val="both"/>
              <w:rPr>
                <w:del w:id="858" w:author="ERCOT" w:date="2023-09-20T09:56:00Z"/>
                <w:b/>
                <w:bCs/>
              </w:rPr>
            </w:pPr>
            <w:del w:id="859" w:author="ERCOT" w:date="2023-09-20T09:56:00Z">
              <w:r w:rsidRPr="002A2D9F" w:rsidDel="005C54E7">
                <w:rPr>
                  <w:b/>
                  <w:bCs/>
                </w:rPr>
                <w:delText>Zip:</w:delText>
              </w:r>
            </w:del>
          </w:p>
        </w:tc>
        <w:tc>
          <w:tcPr>
            <w:tcW w:w="2206" w:type="dxa"/>
          </w:tcPr>
          <w:p w14:paraId="431E69F7" w14:textId="27787E53" w:rsidR="002A2D9F" w:rsidRPr="002A2D9F" w:rsidDel="005C54E7" w:rsidRDefault="002A2D9F" w:rsidP="002A2D9F">
            <w:pPr>
              <w:jc w:val="both"/>
              <w:rPr>
                <w:del w:id="860" w:author="ERCOT" w:date="2023-09-20T09:56:00Z"/>
                <w:b/>
                <w:bCs/>
              </w:rPr>
            </w:pPr>
            <w:del w:id="861"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4C43A3">
        <w:tc>
          <w:tcPr>
            <w:tcW w:w="1376" w:type="dxa"/>
            <w:gridSpan w:val="2"/>
          </w:tcPr>
          <w:p w14:paraId="617900F1" w14:textId="77777777" w:rsidR="002A2D9F" w:rsidRPr="002A2D9F" w:rsidRDefault="002A2D9F" w:rsidP="002A2D9F">
            <w:pPr>
              <w:jc w:val="both"/>
              <w:rPr>
                <w:b/>
                <w:bCs/>
              </w:rPr>
            </w:pPr>
            <w:r w:rsidRPr="002A2D9F">
              <w:rPr>
                <w:b/>
                <w:bCs/>
              </w:rPr>
              <w:t>Telephone:</w:t>
            </w:r>
          </w:p>
        </w:tc>
        <w:tc>
          <w:tcPr>
            <w:tcW w:w="2907" w:type="dxa"/>
            <w:gridSpan w:val="4"/>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C9E65F" w14:textId="4D58284A" w:rsidR="002A2D9F" w:rsidRPr="002A2D9F" w:rsidRDefault="002A2D9F" w:rsidP="002A2D9F">
            <w:pPr>
              <w:jc w:val="both"/>
              <w:rPr>
                <w:b/>
                <w:bCs/>
              </w:rPr>
            </w:pPr>
            <w:del w:id="862" w:author="ERCOT" w:date="2023-09-20T09:56:00Z">
              <w:r w:rsidRPr="002A2D9F" w:rsidDel="005C54E7">
                <w:rPr>
                  <w:b/>
                  <w:bCs/>
                </w:rPr>
                <w:delText>Fax:</w:delText>
              </w:r>
            </w:del>
          </w:p>
        </w:tc>
        <w:tc>
          <w:tcPr>
            <w:tcW w:w="4359" w:type="dxa"/>
            <w:gridSpan w:val="4"/>
          </w:tcPr>
          <w:p w14:paraId="429780AF" w14:textId="4AAF8AE8" w:rsidR="002A2D9F" w:rsidRPr="002A2D9F" w:rsidRDefault="002A2D9F" w:rsidP="002A2D9F">
            <w:pPr>
              <w:jc w:val="both"/>
              <w:rPr>
                <w:b/>
                <w:bCs/>
              </w:rPr>
            </w:pPr>
            <w:del w:id="86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4C43A3">
        <w:tc>
          <w:tcPr>
            <w:tcW w:w="1796" w:type="dxa"/>
            <w:gridSpan w:val="4"/>
          </w:tcPr>
          <w:p w14:paraId="69742594" w14:textId="77777777" w:rsidR="002A2D9F" w:rsidRPr="002A2D9F" w:rsidRDefault="002A2D9F" w:rsidP="002A2D9F">
            <w:pPr>
              <w:jc w:val="both"/>
              <w:rPr>
                <w:b/>
                <w:bCs/>
              </w:rPr>
            </w:pPr>
            <w:r w:rsidRPr="002A2D9F">
              <w:rPr>
                <w:b/>
                <w:bCs/>
              </w:rPr>
              <w:t>Email Address:</w:t>
            </w:r>
          </w:p>
        </w:tc>
        <w:tc>
          <w:tcPr>
            <w:tcW w:w="7554" w:type="dxa"/>
            <w:gridSpan w:val="7"/>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864"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86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866" w:author="ERCOT" w:date="2023-09-20T09:57:00Z"/>
        </w:trPr>
        <w:tc>
          <w:tcPr>
            <w:tcW w:w="1376" w:type="dxa"/>
            <w:gridSpan w:val="2"/>
          </w:tcPr>
          <w:p w14:paraId="5CF22F27" w14:textId="297D6180" w:rsidR="002A2D9F" w:rsidRPr="002A2D9F" w:rsidDel="00191D7F" w:rsidRDefault="002A2D9F" w:rsidP="002A2D9F">
            <w:pPr>
              <w:jc w:val="both"/>
              <w:rPr>
                <w:del w:id="867" w:author="ERCOT" w:date="2023-09-20T09:57:00Z"/>
                <w:b/>
                <w:bCs/>
              </w:rPr>
            </w:pPr>
            <w:del w:id="868"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869" w:author="ERCOT" w:date="2023-09-20T09:57:00Z"/>
                <w:b/>
                <w:bCs/>
              </w:rPr>
            </w:pPr>
            <w:del w:id="870"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871" w:author="ERCOT" w:date="2023-09-20T09:57:00Z"/>
        </w:trPr>
        <w:tc>
          <w:tcPr>
            <w:tcW w:w="1025" w:type="dxa"/>
          </w:tcPr>
          <w:p w14:paraId="3369E511" w14:textId="7630A782" w:rsidR="002A2D9F" w:rsidRPr="002A2D9F" w:rsidDel="00191D7F" w:rsidRDefault="002A2D9F" w:rsidP="002A2D9F">
            <w:pPr>
              <w:jc w:val="both"/>
              <w:rPr>
                <w:del w:id="872" w:author="ERCOT" w:date="2023-09-20T09:57:00Z"/>
                <w:b/>
                <w:bCs/>
              </w:rPr>
            </w:pPr>
            <w:del w:id="873"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874" w:author="ERCOT" w:date="2023-09-20T09:57:00Z"/>
                <w:b/>
                <w:bCs/>
              </w:rPr>
            </w:pPr>
            <w:del w:id="875"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876" w:author="ERCOT" w:date="2023-09-20T09:57:00Z"/>
                <w:b/>
                <w:bCs/>
              </w:rPr>
            </w:pPr>
            <w:del w:id="877"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878" w:author="ERCOT" w:date="2023-09-20T09:57:00Z"/>
                <w:b/>
                <w:bCs/>
              </w:rPr>
            </w:pPr>
            <w:del w:id="879"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880" w:author="ERCOT" w:date="2023-09-20T09:57:00Z"/>
                <w:b/>
                <w:bCs/>
              </w:rPr>
            </w:pPr>
            <w:del w:id="881"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882" w:author="ERCOT" w:date="2023-09-20T09:57:00Z"/>
                <w:b/>
                <w:bCs/>
              </w:rPr>
            </w:pPr>
            <w:del w:id="883"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884"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88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78B14D59" w14:textId="77777777" w:rsidTr="004C43A3">
        <w:tc>
          <w:tcPr>
            <w:tcW w:w="1523" w:type="dxa"/>
            <w:gridSpan w:val="3"/>
          </w:tcPr>
          <w:p w14:paraId="6C802399" w14:textId="77777777" w:rsidR="002A2D9F" w:rsidRPr="002A2D9F" w:rsidRDefault="002A2D9F" w:rsidP="002A2D9F">
            <w:pPr>
              <w:jc w:val="both"/>
              <w:rPr>
                <w:b/>
                <w:bCs/>
              </w:rPr>
            </w:pPr>
            <w:r w:rsidRPr="002A2D9F">
              <w:rPr>
                <w:b/>
                <w:bCs/>
              </w:rPr>
              <w:t>Name:</w:t>
            </w:r>
          </w:p>
        </w:tc>
        <w:tc>
          <w:tcPr>
            <w:tcW w:w="3468" w:type="dxa"/>
            <w:gridSpan w:val="4"/>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33F26387" w14:textId="7A9E9E1F" w:rsidR="002A2D9F" w:rsidRPr="002A2D9F" w:rsidRDefault="002A2D9F" w:rsidP="002A2D9F">
            <w:pPr>
              <w:jc w:val="both"/>
              <w:rPr>
                <w:b/>
                <w:bCs/>
              </w:rPr>
            </w:pPr>
            <w:del w:id="886" w:author="ERCOT" w:date="2023-09-20T09:58:00Z">
              <w:r w:rsidRPr="002A2D9F" w:rsidDel="00191D7F">
                <w:rPr>
                  <w:b/>
                  <w:bCs/>
                </w:rPr>
                <w:delText>Title:</w:delText>
              </w:r>
            </w:del>
          </w:p>
        </w:tc>
        <w:tc>
          <w:tcPr>
            <w:tcW w:w="3497" w:type="dxa"/>
            <w:gridSpan w:val="3"/>
          </w:tcPr>
          <w:p w14:paraId="74E10CB4" w14:textId="3B569F7A" w:rsidR="002A2D9F" w:rsidRPr="002A2D9F" w:rsidRDefault="002A2D9F" w:rsidP="002A2D9F">
            <w:pPr>
              <w:jc w:val="both"/>
              <w:rPr>
                <w:b/>
                <w:bCs/>
              </w:rPr>
            </w:pPr>
            <w:del w:id="88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4C43A3">
        <w:trPr>
          <w:del w:id="888" w:author="ERCOT" w:date="2023-09-20T09:58:00Z"/>
        </w:trPr>
        <w:tc>
          <w:tcPr>
            <w:tcW w:w="1376" w:type="dxa"/>
            <w:gridSpan w:val="2"/>
          </w:tcPr>
          <w:p w14:paraId="44F14831" w14:textId="58469B65" w:rsidR="002A2D9F" w:rsidRPr="002A2D9F" w:rsidDel="00191D7F" w:rsidRDefault="002A2D9F" w:rsidP="002A2D9F">
            <w:pPr>
              <w:jc w:val="both"/>
              <w:rPr>
                <w:del w:id="889" w:author="ERCOT" w:date="2023-09-20T09:58:00Z"/>
                <w:b/>
                <w:bCs/>
              </w:rPr>
            </w:pPr>
            <w:del w:id="890" w:author="ERCOT" w:date="2023-09-20T09:58:00Z">
              <w:r w:rsidRPr="002A2D9F" w:rsidDel="00191D7F">
                <w:rPr>
                  <w:b/>
                  <w:bCs/>
                </w:rPr>
                <w:delText>Address:</w:delText>
              </w:r>
            </w:del>
          </w:p>
        </w:tc>
        <w:tc>
          <w:tcPr>
            <w:tcW w:w="7974" w:type="dxa"/>
            <w:gridSpan w:val="9"/>
          </w:tcPr>
          <w:p w14:paraId="776B5930" w14:textId="146B0028" w:rsidR="002A2D9F" w:rsidRPr="002A2D9F" w:rsidDel="00191D7F" w:rsidRDefault="002A2D9F" w:rsidP="002A2D9F">
            <w:pPr>
              <w:jc w:val="both"/>
              <w:rPr>
                <w:del w:id="891" w:author="ERCOT" w:date="2023-09-20T09:58:00Z"/>
                <w:b/>
                <w:bCs/>
              </w:rPr>
            </w:pPr>
            <w:del w:id="892"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4C43A3">
        <w:trPr>
          <w:del w:id="893" w:author="ERCOT" w:date="2023-09-20T09:58:00Z"/>
        </w:trPr>
        <w:tc>
          <w:tcPr>
            <w:tcW w:w="1025" w:type="dxa"/>
          </w:tcPr>
          <w:p w14:paraId="5A01874B" w14:textId="79A87458" w:rsidR="002A2D9F" w:rsidRPr="002A2D9F" w:rsidDel="00191D7F" w:rsidRDefault="002A2D9F" w:rsidP="002A2D9F">
            <w:pPr>
              <w:jc w:val="both"/>
              <w:rPr>
                <w:del w:id="894" w:author="ERCOT" w:date="2023-09-20T09:58:00Z"/>
                <w:b/>
                <w:bCs/>
              </w:rPr>
            </w:pPr>
            <w:del w:id="895" w:author="ERCOT" w:date="2023-09-20T09:58:00Z">
              <w:r w:rsidRPr="002A2D9F" w:rsidDel="00191D7F">
                <w:rPr>
                  <w:b/>
                  <w:bCs/>
                </w:rPr>
                <w:delText>City:</w:delText>
              </w:r>
            </w:del>
          </w:p>
        </w:tc>
        <w:tc>
          <w:tcPr>
            <w:tcW w:w="2384" w:type="dxa"/>
            <w:gridSpan w:val="4"/>
          </w:tcPr>
          <w:p w14:paraId="07B03AAA" w14:textId="3BBB44BD" w:rsidR="002A2D9F" w:rsidRPr="002A2D9F" w:rsidDel="00191D7F" w:rsidRDefault="002A2D9F" w:rsidP="002A2D9F">
            <w:pPr>
              <w:jc w:val="both"/>
              <w:rPr>
                <w:del w:id="896" w:author="ERCOT" w:date="2023-09-20T09:58:00Z"/>
                <w:b/>
                <w:bCs/>
              </w:rPr>
            </w:pPr>
            <w:del w:id="897"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0EC74D40" w14:textId="77C28CB7" w:rsidR="002A2D9F" w:rsidRPr="002A2D9F" w:rsidDel="00191D7F" w:rsidRDefault="002A2D9F" w:rsidP="002A2D9F">
            <w:pPr>
              <w:jc w:val="both"/>
              <w:rPr>
                <w:del w:id="898" w:author="ERCOT" w:date="2023-09-20T09:58:00Z"/>
                <w:b/>
                <w:bCs/>
              </w:rPr>
            </w:pPr>
            <w:del w:id="899" w:author="ERCOT" w:date="2023-09-20T09:58:00Z">
              <w:r w:rsidRPr="002A2D9F" w:rsidDel="00191D7F">
                <w:rPr>
                  <w:b/>
                  <w:bCs/>
                </w:rPr>
                <w:delText>State:</w:delText>
              </w:r>
            </w:del>
          </w:p>
        </w:tc>
        <w:tc>
          <w:tcPr>
            <w:tcW w:w="2069" w:type="dxa"/>
            <w:gridSpan w:val="3"/>
          </w:tcPr>
          <w:p w14:paraId="0EEB3A4A" w14:textId="21A2D004" w:rsidR="002A2D9F" w:rsidRPr="002A2D9F" w:rsidDel="00191D7F" w:rsidRDefault="002A2D9F" w:rsidP="002A2D9F">
            <w:pPr>
              <w:jc w:val="both"/>
              <w:rPr>
                <w:del w:id="900" w:author="ERCOT" w:date="2023-09-20T09:58:00Z"/>
                <w:b/>
                <w:bCs/>
              </w:rPr>
            </w:pPr>
            <w:del w:id="901"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
          <w:p w14:paraId="7127D889" w14:textId="393BB3E3" w:rsidR="002A2D9F" w:rsidRPr="002A2D9F" w:rsidDel="00191D7F" w:rsidRDefault="002A2D9F" w:rsidP="002A2D9F">
            <w:pPr>
              <w:jc w:val="both"/>
              <w:rPr>
                <w:del w:id="902" w:author="ERCOT" w:date="2023-09-20T09:58:00Z"/>
                <w:b/>
                <w:bCs/>
              </w:rPr>
            </w:pPr>
            <w:del w:id="903" w:author="ERCOT" w:date="2023-09-20T09:58:00Z">
              <w:r w:rsidRPr="002A2D9F" w:rsidDel="00191D7F">
                <w:rPr>
                  <w:b/>
                  <w:bCs/>
                </w:rPr>
                <w:delText>Zip:</w:delText>
              </w:r>
            </w:del>
          </w:p>
        </w:tc>
        <w:tc>
          <w:tcPr>
            <w:tcW w:w="2206" w:type="dxa"/>
          </w:tcPr>
          <w:p w14:paraId="20AAEDB1" w14:textId="2041BD7A" w:rsidR="002A2D9F" w:rsidRPr="002A2D9F" w:rsidDel="00191D7F" w:rsidRDefault="002A2D9F" w:rsidP="002A2D9F">
            <w:pPr>
              <w:jc w:val="both"/>
              <w:rPr>
                <w:del w:id="904" w:author="ERCOT" w:date="2023-09-20T09:58:00Z"/>
                <w:b/>
                <w:bCs/>
              </w:rPr>
            </w:pPr>
            <w:del w:id="905"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4C43A3">
        <w:tc>
          <w:tcPr>
            <w:tcW w:w="1376" w:type="dxa"/>
            <w:gridSpan w:val="2"/>
          </w:tcPr>
          <w:p w14:paraId="77BF4EEC" w14:textId="77777777" w:rsidR="002A2D9F" w:rsidRPr="002A2D9F" w:rsidRDefault="002A2D9F" w:rsidP="002A2D9F">
            <w:pPr>
              <w:jc w:val="both"/>
              <w:rPr>
                <w:b/>
                <w:bCs/>
              </w:rPr>
            </w:pPr>
            <w:r w:rsidRPr="002A2D9F">
              <w:rPr>
                <w:b/>
                <w:bCs/>
              </w:rPr>
              <w:t>Telephone:</w:t>
            </w:r>
          </w:p>
        </w:tc>
        <w:tc>
          <w:tcPr>
            <w:tcW w:w="2907" w:type="dxa"/>
            <w:gridSpan w:val="4"/>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8B823A" w14:textId="68A9B252" w:rsidR="002A2D9F" w:rsidRPr="002A2D9F" w:rsidRDefault="002A2D9F" w:rsidP="002A2D9F">
            <w:pPr>
              <w:jc w:val="both"/>
              <w:rPr>
                <w:b/>
                <w:bCs/>
              </w:rPr>
            </w:pPr>
            <w:del w:id="906" w:author="ERCOT" w:date="2023-09-20T09:58:00Z">
              <w:r w:rsidRPr="002A2D9F" w:rsidDel="00191D7F">
                <w:rPr>
                  <w:b/>
                  <w:bCs/>
                </w:rPr>
                <w:delText>Fax:</w:delText>
              </w:r>
            </w:del>
          </w:p>
        </w:tc>
        <w:tc>
          <w:tcPr>
            <w:tcW w:w="4359" w:type="dxa"/>
            <w:gridSpan w:val="4"/>
          </w:tcPr>
          <w:p w14:paraId="690FBC97" w14:textId="38ABA527" w:rsidR="002A2D9F" w:rsidRPr="002A2D9F" w:rsidRDefault="002A2D9F" w:rsidP="002A2D9F">
            <w:pPr>
              <w:jc w:val="both"/>
              <w:rPr>
                <w:b/>
                <w:bCs/>
              </w:rPr>
            </w:pPr>
            <w:del w:id="90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4C43A3">
        <w:tc>
          <w:tcPr>
            <w:tcW w:w="1796" w:type="dxa"/>
            <w:gridSpan w:val="4"/>
          </w:tcPr>
          <w:p w14:paraId="1F9E7F24" w14:textId="77777777" w:rsidR="002A2D9F" w:rsidRPr="002A2D9F" w:rsidRDefault="002A2D9F" w:rsidP="002A2D9F">
            <w:pPr>
              <w:jc w:val="both"/>
              <w:rPr>
                <w:b/>
                <w:bCs/>
              </w:rPr>
            </w:pPr>
            <w:r w:rsidRPr="002A2D9F">
              <w:rPr>
                <w:b/>
                <w:bCs/>
              </w:rPr>
              <w:t>Email Address:</w:t>
            </w:r>
          </w:p>
        </w:tc>
        <w:tc>
          <w:tcPr>
            <w:tcW w:w="7554" w:type="dxa"/>
            <w:gridSpan w:val="7"/>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6C3B4DD5" w:rsidR="002A2D9F" w:rsidRPr="002A2D9F" w:rsidRDefault="002A2D9F" w:rsidP="002A2D9F">
      <w:pPr>
        <w:spacing w:before="240" w:after="240"/>
        <w:jc w:val="both"/>
      </w:pPr>
      <w:r w:rsidRPr="002A2D9F">
        <w:rPr>
          <w:b/>
        </w:rPr>
        <w:t>7. Control or Operations Center</w:t>
      </w:r>
      <w:ins w:id="908" w:author="ERCOT" w:date="2023-09-20T09:59:00Z">
        <w:r w:rsidR="00191D7F">
          <w:rPr>
            <w:b/>
          </w:rPr>
          <w:t xml:space="preserve"> </w:t>
        </w:r>
        <w:r w:rsidR="00191D7F" w:rsidRPr="004C43A3">
          <w:rPr>
            <w:b/>
            <w:i/>
            <w:iCs/>
          </w:rPr>
          <w:t>(if applicable)</w:t>
        </w:r>
      </w:ins>
      <w:r w:rsidRPr="002A2D9F">
        <w:rPr>
          <w:b/>
        </w:rPr>
        <w:t>.</w:t>
      </w:r>
      <w:r w:rsidRPr="002A2D9F">
        <w:t xml:space="preserve">  As defined in item (1)(</w:t>
      </w:r>
      <w:del w:id="909" w:author="ERCOT" w:date="2023-11-13T17:18:00Z">
        <w:r w:rsidR="00571CF1" w:rsidDel="00571CF1">
          <w:delText>m</w:delText>
        </w:r>
      </w:del>
      <w:ins w:id="910" w:author="ERCOT" w:date="2023-09-21T15:13:00Z">
        <w:del w:id="911" w:author="ERCOT Market Rules" w:date="2023-11-13T17:18:00Z">
          <w:r w:rsidR="00D4786A" w:rsidDel="00571CF1">
            <w:delText>l</w:delText>
          </w:r>
        </w:del>
      </w:ins>
      <w:ins w:id="912" w:author="ERCOT Market Rules" w:date="2023-11-13T17:18:00Z">
        <w:r w:rsidR="00571CF1">
          <w:t>n</w:t>
        </w:r>
      </w:ins>
      <w:r w:rsidRPr="002A2D9F">
        <w:t xml:space="preserve">) </w:t>
      </w:r>
      <w:del w:id="913" w:author="ERCOT" w:date="2023-09-21T15:14:00Z">
        <w:r w:rsidRPr="002A2D9F" w:rsidDel="004837E4">
          <w:delText>and (1)(</w:delText>
        </w:r>
      </w:del>
      <w:del w:id="914" w:author="ERCOT" w:date="2023-11-13T17:18:00Z">
        <w:r w:rsidR="00571CF1" w:rsidDel="00571CF1">
          <w:delText>n</w:delText>
        </w:r>
      </w:del>
      <w:del w:id="915" w:author="ERCOT" w:date="2023-09-21T15:14:00Z">
        <w:r w:rsidRPr="002A2D9F" w:rsidDel="004837E4">
          <w:delText xml:space="preserve">) </w:delText>
        </w:r>
      </w:del>
      <w:r w:rsidRPr="002A2D9F">
        <w:t>of Section 16.2.1, Criteria for Qualification as a Qualified Scheduling Entity, the control or operations center is responsible for operational communications and shall have sufficient authority to commit and bind the QSE.  For QSE</w:t>
      </w:r>
      <w:ins w:id="916" w:author="ERCOT" w:date="2022-12-26T20:06:00Z">
        <w:r w:rsidR="00C83561" w:rsidRPr="00505A4E">
          <w:t>s</w:t>
        </w:r>
      </w:ins>
      <w:r w:rsidR="00C83561" w:rsidRPr="00505A4E">
        <w:t xml:space="preserve"> </w:t>
      </w:r>
      <w:ins w:id="917" w:author="ERCOT" w:date="2022-12-26T20:04:00Z">
        <w:r w:rsidR="00C83561" w:rsidRPr="00505A4E">
          <w:t xml:space="preserve">that are </w:t>
        </w:r>
      </w:ins>
      <w:ins w:id="918" w:author="ERCOT" w:date="2023-09-21T16:51:00Z">
        <w:r w:rsidR="00D045E3">
          <w:t>Wide Area Network (</w:t>
        </w:r>
      </w:ins>
      <w:ins w:id="919" w:author="ERCOT" w:date="2022-12-26T20:04:00Z">
        <w:r w:rsidR="00C83561" w:rsidRPr="00505A4E">
          <w:t>WAN</w:t>
        </w:r>
      </w:ins>
      <w:ins w:id="920" w:author="ERCOT" w:date="2023-09-21T16:51:00Z">
        <w:r w:rsidR="00D045E3">
          <w:t>)</w:t>
        </w:r>
      </w:ins>
      <w:ins w:id="921" w:author="ERCOT" w:date="2022-12-26T20:04:00Z">
        <w:r w:rsidR="00C83561" w:rsidRPr="00505A4E">
          <w:t xml:space="preserve"> Participants</w:t>
        </w:r>
      </w:ins>
      <w:ins w:id="922" w:author="ERCOT" w:date="2023-09-25T12:24:00Z">
        <w:r w:rsidR="00D71911">
          <w:t>,</w:t>
        </w:r>
      </w:ins>
      <w:r w:rsidRPr="002A2D9F">
        <w:t xml:space="preserve"> </w:t>
      </w:r>
      <w:del w:id="923" w:author="ERCOT" w:date="2023-09-20T10:00:00Z">
        <w:r w:rsidRPr="002A2D9F" w:rsidDel="00C83561">
          <w:delText xml:space="preserve">Level 2, 3, and 4 </w:delText>
        </w:r>
      </w:del>
      <w:r w:rsidRPr="002A2D9F">
        <w:t xml:space="preserve">the availability of the control or operations center is 24-hour, seven-day-per-week.  </w:t>
      </w:r>
      <w:del w:id="924"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7"/>
        <w:gridCol w:w="152"/>
        <w:gridCol w:w="282"/>
        <w:gridCol w:w="1672"/>
        <w:gridCol w:w="877"/>
        <w:gridCol w:w="712"/>
        <w:gridCol w:w="1206"/>
        <w:gridCol w:w="798"/>
        <w:gridCol w:w="2271"/>
      </w:tblGrid>
      <w:tr w:rsidR="002A2D9F" w:rsidRPr="002A2D9F" w14:paraId="6A441F2C" w14:textId="77777777" w:rsidTr="004C43A3">
        <w:tc>
          <w:tcPr>
            <w:tcW w:w="1532" w:type="dxa"/>
            <w:gridSpan w:val="3"/>
          </w:tcPr>
          <w:p w14:paraId="4609CBAE" w14:textId="77777777" w:rsidR="002A2D9F" w:rsidRPr="002A2D9F" w:rsidRDefault="002A2D9F" w:rsidP="002A2D9F">
            <w:pPr>
              <w:jc w:val="both"/>
              <w:rPr>
                <w:b/>
                <w:bCs/>
              </w:rPr>
            </w:pPr>
            <w:r w:rsidRPr="002A2D9F">
              <w:rPr>
                <w:b/>
                <w:bCs/>
              </w:rPr>
              <w:t>Desk Name:</w:t>
            </w:r>
          </w:p>
        </w:tc>
        <w:tc>
          <w:tcPr>
            <w:tcW w:w="7818" w:type="dxa"/>
            <w:gridSpan w:val="7"/>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4C43A3">
        <w:tc>
          <w:tcPr>
            <w:tcW w:w="1380" w:type="dxa"/>
            <w:gridSpan w:val="2"/>
          </w:tcPr>
          <w:p w14:paraId="526CCA1A" w14:textId="1BFAB3BA" w:rsidR="002A2D9F" w:rsidRPr="002A2D9F" w:rsidRDefault="002A2D9F" w:rsidP="002A2D9F">
            <w:pPr>
              <w:jc w:val="both"/>
              <w:rPr>
                <w:b/>
                <w:bCs/>
              </w:rPr>
            </w:pPr>
            <w:r w:rsidRPr="002A2D9F">
              <w:rPr>
                <w:b/>
                <w:bCs/>
              </w:rPr>
              <w:lastRenderedPageBreak/>
              <w:t>Address:</w:t>
            </w:r>
          </w:p>
        </w:tc>
        <w:tc>
          <w:tcPr>
            <w:tcW w:w="7970" w:type="dxa"/>
            <w:gridSpan w:val="8"/>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4C43A3">
        <w:tc>
          <w:tcPr>
            <w:tcW w:w="1023" w:type="dxa"/>
          </w:tcPr>
          <w:p w14:paraId="5E38DE94" w14:textId="3BD55277" w:rsidR="002A2D9F" w:rsidRPr="002A2D9F" w:rsidRDefault="002A2D9F" w:rsidP="002A2D9F">
            <w:pPr>
              <w:jc w:val="both"/>
              <w:rPr>
                <w:b/>
                <w:bCs/>
              </w:rPr>
            </w:pPr>
            <w:r w:rsidRPr="002A2D9F">
              <w:rPr>
                <w:b/>
                <w:bCs/>
              </w:rPr>
              <w:t>City:</w:t>
            </w:r>
          </w:p>
        </w:tc>
        <w:tc>
          <w:tcPr>
            <w:tcW w:w="2463" w:type="dxa"/>
            <w:gridSpan w:val="4"/>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
          <w:p w14:paraId="42C7413B" w14:textId="58FEFD17" w:rsidR="002A2D9F" w:rsidRPr="002A2D9F" w:rsidRDefault="002A2D9F" w:rsidP="002A2D9F">
            <w:pPr>
              <w:jc w:val="both"/>
              <w:rPr>
                <w:b/>
                <w:bCs/>
              </w:rPr>
            </w:pPr>
            <w:r w:rsidRPr="002A2D9F">
              <w:rPr>
                <w:b/>
                <w:bCs/>
              </w:rPr>
              <w:t>State:</w:t>
            </w:r>
          </w:p>
        </w:tc>
        <w:tc>
          <w:tcPr>
            <w:tcW w:w="1918" w:type="dxa"/>
            <w:gridSpan w:val="2"/>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
          <w:p w14:paraId="31F2CD82" w14:textId="0E3EC275" w:rsidR="002A2D9F" w:rsidRPr="002A2D9F" w:rsidRDefault="002A2D9F" w:rsidP="002A2D9F">
            <w:pPr>
              <w:jc w:val="both"/>
              <w:rPr>
                <w:b/>
                <w:bCs/>
              </w:rPr>
            </w:pPr>
            <w:r w:rsidRPr="002A2D9F">
              <w:rPr>
                <w:b/>
                <w:bCs/>
              </w:rPr>
              <w:t>Zip:</w:t>
            </w:r>
          </w:p>
        </w:tc>
        <w:tc>
          <w:tcPr>
            <w:tcW w:w="2271" w:type="dxa"/>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4C43A3">
        <w:tc>
          <w:tcPr>
            <w:tcW w:w="1380" w:type="dxa"/>
            <w:gridSpan w:val="2"/>
          </w:tcPr>
          <w:p w14:paraId="66C01AC0" w14:textId="77777777" w:rsidR="002A2D9F" w:rsidRPr="002A2D9F" w:rsidRDefault="002A2D9F" w:rsidP="002A2D9F">
            <w:pPr>
              <w:jc w:val="both"/>
              <w:rPr>
                <w:b/>
                <w:bCs/>
              </w:rPr>
            </w:pPr>
            <w:r w:rsidRPr="002A2D9F">
              <w:rPr>
                <w:b/>
                <w:bCs/>
              </w:rPr>
              <w:t>Telephone:</w:t>
            </w:r>
          </w:p>
        </w:tc>
        <w:tc>
          <w:tcPr>
            <w:tcW w:w="2983" w:type="dxa"/>
            <w:gridSpan w:val="4"/>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
          <w:p w14:paraId="101B9A6A" w14:textId="28602A5B" w:rsidR="002A2D9F" w:rsidRPr="002A2D9F" w:rsidRDefault="002A2D9F" w:rsidP="002A2D9F">
            <w:pPr>
              <w:jc w:val="both"/>
              <w:rPr>
                <w:b/>
                <w:bCs/>
              </w:rPr>
            </w:pPr>
            <w:r w:rsidRPr="002A2D9F">
              <w:rPr>
                <w:b/>
                <w:bCs/>
              </w:rPr>
              <w:t>Fax:</w:t>
            </w:r>
          </w:p>
        </w:tc>
        <w:tc>
          <w:tcPr>
            <w:tcW w:w="4275" w:type="dxa"/>
            <w:gridSpan w:val="3"/>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4C43A3">
        <w:tc>
          <w:tcPr>
            <w:tcW w:w="1814" w:type="dxa"/>
            <w:gridSpan w:val="4"/>
          </w:tcPr>
          <w:p w14:paraId="2E6D48C5" w14:textId="77777777" w:rsidR="002A2D9F" w:rsidRPr="002A2D9F" w:rsidRDefault="002A2D9F" w:rsidP="002A2D9F">
            <w:pPr>
              <w:jc w:val="both"/>
              <w:rPr>
                <w:b/>
                <w:bCs/>
              </w:rPr>
            </w:pPr>
            <w:r w:rsidRPr="002A2D9F">
              <w:rPr>
                <w:b/>
                <w:bCs/>
              </w:rPr>
              <w:t>Email Address:</w:t>
            </w:r>
          </w:p>
        </w:tc>
        <w:tc>
          <w:tcPr>
            <w:tcW w:w="7536" w:type="dxa"/>
            <w:gridSpan w:val="6"/>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831FACA" w14:textId="77777777" w:rsidTr="004C43A3">
        <w:tc>
          <w:tcPr>
            <w:tcW w:w="1523" w:type="dxa"/>
            <w:gridSpan w:val="3"/>
          </w:tcPr>
          <w:p w14:paraId="3FE27CC6" w14:textId="77777777" w:rsidR="002A2D9F" w:rsidRPr="002A2D9F" w:rsidRDefault="002A2D9F" w:rsidP="002A2D9F">
            <w:pPr>
              <w:jc w:val="both"/>
              <w:rPr>
                <w:b/>
                <w:bCs/>
              </w:rPr>
            </w:pPr>
            <w:r w:rsidRPr="002A2D9F">
              <w:rPr>
                <w:b/>
                <w:bCs/>
              </w:rPr>
              <w:t>Name:</w:t>
            </w:r>
          </w:p>
        </w:tc>
        <w:tc>
          <w:tcPr>
            <w:tcW w:w="3468" w:type="dxa"/>
            <w:gridSpan w:val="4"/>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9DCD9B5" w14:textId="577B5F26" w:rsidR="002A2D9F" w:rsidRPr="002A2D9F" w:rsidRDefault="002A2D9F" w:rsidP="002A2D9F">
            <w:pPr>
              <w:jc w:val="both"/>
              <w:rPr>
                <w:b/>
                <w:bCs/>
              </w:rPr>
            </w:pPr>
            <w:del w:id="925" w:author="ERCOT" w:date="2023-09-20T10:03:00Z">
              <w:r w:rsidRPr="002A2D9F" w:rsidDel="0045395F">
                <w:rPr>
                  <w:b/>
                  <w:bCs/>
                </w:rPr>
                <w:delText>Title:</w:delText>
              </w:r>
            </w:del>
          </w:p>
        </w:tc>
        <w:tc>
          <w:tcPr>
            <w:tcW w:w="3497" w:type="dxa"/>
            <w:gridSpan w:val="3"/>
          </w:tcPr>
          <w:p w14:paraId="1898C7B4" w14:textId="63A5D703" w:rsidR="002A2D9F" w:rsidRPr="002A2D9F" w:rsidRDefault="002A2D9F" w:rsidP="002A2D9F">
            <w:pPr>
              <w:jc w:val="both"/>
              <w:rPr>
                <w:b/>
                <w:bCs/>
              </w:rPr>
            </w:pPr>
            <w:del w:id="92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C43A3">
        <w:trPr>
          <w:del w:id="927" w:author="ERCOT" w:date="2023-09-20T10:03:00Z"/>
        </w:trPr>
        <w:tc>
          <w:tcPr>
            <w:tcW w:w="1376" w:type="dxa"/>
            <w:gridSpan w:val="2"/>
          </w:tcPr>
          <w:p w14:paraId="706EEC46" w14:textId="0A0BB3D1" w:rsidR="002A2D9F" w:rsidRPr="002A2D9F" w:rsidDel="0045395F" w:rsidRDefault="002A2D9F" w:rsidP="002A2D9F">
            <w:pPr>
              <w:jc w:val="both"/>
              <w:rPr>
                <w:del w:id="928" w:author="ERCOT" w:date="2023-09-20T10:03:00Z"/>
                <w:b/>
                <w:bCs/>
              </w:rPr>
            </w:pPr>
            <w:del w:id="929" w:author="ERCOT" w:date="2023-09-20T10:03:00Z">
              <w:r w:rsidRPr="002A2D9F" w:rsidDel="0045395F">
                <w:rPr>
                  <w:b/>
                  <w:bCs/>
                </w:rPr>
                <w:delText>Address:</w:delText>
              </w:r>
            </w:del>
          </w:p>
        </w:tc>
        <w:tc>
          <w:tcPr>
            <w:tcW w:w="7974" w:type="dxa"/>
            <w:gridSpan w:val="9"/>
          </w:tcPr>
          <w:p w14:paraId="6A6B31EA" w14:textId="24FACA9D" w:rsidR="002A2D9F" w:rsidRPr="002A2D9F" w:rsidDel="0045395F" w:rsidRDefault="002A2D9F" w:rsidP="002A2D9F">
            <w:pPr>
              <w:jc w:val="both"/>
              <w:rPr>
                <w:del w:id="930" w:author="ERCOT" w:date="2023-09-20T10:03:00Z"/>
                <w:b/>
                <w:bCs/>
              </w:rPr>
            </w:pPr>
            <w:del w:id="931"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C43A3">
        <w:trPr>
          <w:del w:id="932" w:author="ERCOT" w:date="2023-09-20T10:03:00Z"/>
        </w:trPr>
        <w:tc>
          <w:tcPr>
            <w:tcW w:w="1025" w:type="dxa"/>
          </w:tcPr>
          <w:p w14:paraId="591ACC54" w14:textId="29AA19DA" w:rsidR="002A2D9F" w:rsidRPr="002A2D9F" w:rsidDel="0045395F" w:rsidRDefault="002A2D9F" w:rsidP="002A2D9F">
            <w:pPr>
              <w:jc w:val="both"/>
              <w:rPr>
                <w:del w:id="933" w:author="ERCOT" w:date="2023-09-20T10:03:00Z"/>
                <w:b/>
                <w:bCs/>
              </w:rPr>
            </w:pPr>
            <w:del w:id="934" w:author="ERCOT" w:date="2023-09-20T10:03:00Z">
              <w:r w:rsidRPr="002A2D9F" w:rsidDel="0045395F">
                <w:rPr>
                  <w:b/>
                  <w:bCs/>
                </w:rPr>
                <w:delText>City:</w:delText>
              </w:r>
            </w:del>
          </w:p>
        </w:tc>
        <w:tc>
          <w:tcPr>
            <w:tcW w:w="2384" w:type="dxa"/>
            <w:gridSpan w:val="4"/>
          </w:tcPr>
          <w:p w14:paraId="741DA6E0" w14:textId="074A4E69" w:rsidR="002A2D9F" w:rsidRPr="002A2D9F" w:rsidDel="0045395F" w:rsidRDefault="002A2D9F" w:rsidP="002A2D9F">
            <w:pPr>
              <w:jc w:val="both"/>
              <w:rPr>
                <w:del w:id="935" w:author="ERCOT" w:date="2023-09-20T10:03:00Z"/>
                <w:b/>
                <w:bCs/>
              </w:rPr>
            </w:pPr>
            <w:del w:id="936"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
          <w:p w14:paraId="3097E2F3" w14:textId="718A6853" w:rsidR="002A2D9F" w:rsidRPr="002A2D9F" w:rsidDel="0045395F" w:rsidRDefault="002A2D9F" w:rsidP="002A2D9F">
            <w:pPr>
              <w:jc w:val="both"/>
              <w:rPr>
                <w:del w:id="937" w:author="ERCOT" w:date="2023-09-20T10:03:00Z"/>
                <w:b/>
                <w:bCs/>
              </w:rPr>
            </w:pPr>
            <w:del w:id="938" w:author="ERCOT" w:date="2023-09-20T10:03:00Z">
              <w:r w:rsidRPr="002A2D9F" w:rsidDel="0045395F">
                <w:rPr>
                  <w:b/>
                  <w:bCs/>
                </w:rPr>
                <w:delText>State:</w:delText>
              </w:r>
            </w:del>
          </w:p>
        </w:tc>
        <w:tc>
          <w:tcPr>
            <w:tcW w:w="2069" w:type="dxa"/>
            <w:gridSpan w:val="3"/>
          </w:tcPr>
          <w:p w14:paraId="4DEA5C9E" w14:textId="7EE2E535" w:rsidR="002A2D9F" w:rsidRPr="002A2D9F" w:rsidDel="0045395F" w:rsidRDefault="002A2D9F" w:rsidP="002A2D9F">
            <w:pPr>
              <w:jc w:val="both"/>
              <w:rPr>
                <w:del w:id="939" w:author="ERCOT" w:date="2023-09-20T10:03:00Z"/>
                <w:b/>
                <w:bCs/>
              </w:rPr>
            </w:pPr>
            <w:del w:id="940"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
          <w:p w14:paraId="32EFF928" w14:textId="088C18B9" w:rsidR="002A2D9F" w:rsidRPr="002A2D9F" w:rsidDel="0045395F" w:rsidRDefault="002A2D9F" w:rsidP="002A2D9F">
            <w:pPr>
              <w:jc w:val="both"/>
              <w:rPr>
                <w:del w:id="941" w:author="ERCOT" w:date="2023-09-20T10:03:00Z"/>
                <w:b/>
                <w:bCs/>
              </w:rPr>
            </w:pPr>
            <w:del w:id="942" w:author="ERCOT" w:date="2023-09-20T10:03:00Z">
              <w:r w:rsidRPr="002A2D9F" w:rsidDel="0045395F">
                <w:rPr>
                  <w:b/>
                  <w:bCs/>
                </w:rPr>
                <w:delText>Zip:</w:delText>
              </w:r>
            </w:del>
          </w:p>
        </w:tc>
        <w:tc>
          <w:tcPr>
            <w:tcW w:w="2206" w:type="dxa"/>
          </w:tcPr>
          <w:p w14:paraId="3B36529E" w14:textId="55E029FF" w:rsidR="002A2D9F" w:rsidRPr="002A2D9F" w:rsidDel="0045395F" w:rsidRDefault="002A2D9F" w:rsidP="002A2D9F">
            <w:pPr>
              <w:jc w:val="both"/>
              <w:rPr>
                <w:del w:id="943" w:author="ERCOT" w:date="2023-09-20T10:03:00Z"/>
                <w:b/>
                <w:bCs/>
              </w:rPr>
            </w:pPr>
            <w:del w:id="944"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C43A3">
        <w:tc>
          <w:tcPr>
            <w:tcW w:w="1376" w:type="dxa"/>
            <w:gridSpan w:val="2"/>
          </w:tcPr>
          <w:p w14:paraId="26B863D0" w14:textId="77777777" w:rsidR="002A2D9F" w:rsidRPr="002A2D9F" w:rsidRDefault="002A2D9F" w:rsidP="002A2D9F">
            <w:pPr>
              <w:jc w:val="both"/>
              <w:rPr>
                <w:b/>
                <w:bCs/>
              </w:rPr>
            </w:pPr>
            <w:r w:rsidRPr="002A2D9F">
              <w:rPr>
                <w:b/>
                <w:bCs/>
              </w:rPr>
              <w:t>Telephone:</w:t>
            </w:r>
          </w:p>
        </w:tc>
        <w:tc>
          <w:tcPr>
            <w:tcW w:w="2907" w:type="dxa"/>
            <w:gridSpan w:val="4"/>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4259616" w14:textId="30668EA4" w:rsidR="002A2D9F" w:rsidRPr="002A2D9F" w:rsidRDefault="002A2D9F" w:rsidP="002A2D9F">
            <w:pPr>
              <w:jc w:val="both"/>
              <w:rPr>
                <w:b/>
                <w:bCs/>
              </w:rPr>
            </w:pPr>
            <w:del w:id="945" w:author="ERCOT" w:date="2023-09-20T10:03:00Z">
              <w:r w:rsidRPr="002A2D9F" w:rsidDel="0045395F">
                <w:rPr>
                  <w:b/>
                  <w:bCs/>
                </w:rPr>
                <w:delText>Fax:</w:delText>
              </w:r>
            </w:del>
          </w:p>
        </w:tc>
        <w:tc>
          <w:tcPr>
            <w:tcW w:w="4359" w:type="dxa"/>
            <w:gridSpan w:val="4"/>
          </w:tcPr>
          <w:p w14:paraId="10FBA568" w14:textId="42EEEB4F" w:rsidR="002A2D9F" w:rsidRPr="002A2D9F" w:rsidRDefault="002A2D9F" w:rsidP="002A2D9F">
            <w:pPr>
              <w:jc w:val="both"/>
              <w:rPr>
                <w:b/>
                <w:bCs/>
              </w:rPr>
            </w:pPr>
            <w:del w:id="94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C43A3">
        <w:tc>
          <w:tcPr>
            <w:tcW w:w="1796" w:type="dxa"/>
            <w:gridSpan w:val="4"/>
          </w:tcPr>
          <w:p w14:paraId="640E1FD0" w14:textId="77777777" w:rsidR="002A2D9F" w:rsidRPr="002A2D9F" w:rsidRDefault="002A2D9F" w:rsidP="002A2D9F">
            <w:pPr>
              <w:jc w:val="both"/>
              <w:rPr>
                <w:b/>
                <w:bCs/>
              </w:rPr>
            </w:pPr>
            <w:r w:rsidRPr="002A2D9F">
              <w:rPr>
                <w:b/>
                <w:bCs/>
              </w:rPr>
              <w:t>Email Address:</w:t>
            </w:r>
          </w:p>
        </w:tc>
        <w:tc>
          <w:tcPr>
            <w:tcW w:w="7554" w:type="dxa"/>
            <w:gridSpan w:val="7"/>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8B38423" w14:textId="77777777" w:rsidTr="004C43A3">
        <w:tc>
          <w:tcPr>
            <w:tcW w:w="1513" w:type="dxa"/>
            <w:gridSpan w:val="3"/>
          </w:tcPr>
          <w:p w14:paraId="62CACE58" w14:textId="77777777" w:rsidR="002A2D9F" w:rsidRPr="002A2D9F" w:rsidRDefault="002A2D9F" w:rsidP="002A2D9F">
            <w:pPr>
              <w:jc w:val="both"/>
              <w:rPr>
                <w:b/>
                <w:bCs/>
              </w:rPr>
            </w:pPr>
            <w:r w:rsidRPr="002A2D9F">
              <w:rPr>
                <w:b/>
                <w:bCs/>
              </w:rPr>
              <w:t>Name:</w:t>
            </w:r>
          </w:p>
        </w:tc>
        <w:tc>
          <w:tcPr>
            <w:tcW w:w="3460" w:type="dxa"/>
            <w:gridSpan w:val="4"/>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51E95019" w14:textId="28CE481D" w:rsidR="002A2D9F" w:rsidRPr="002A2D9F" w:rsidRDefault="002A2D9F" w:rsidP="002A2D9F">
            <w:pPr>
              <w:jc w:val="both"/>
              <w:rPr>
                <w:b/>
                <w:bCs/>
              </w:rPr>
            </w:pPr>
            <w:del w:id="947" w:author="ERCOT" w:date="2023-09-20T10:06:00Z">
              <w:r w:rsidRPr="002A2D9F" w:rsidDel="00D31B6F">
                <w:rPr>
                  <w:b/>
                  <w:bCs/>
                </w:rPr>
                <w:delText>Title:</w:delText>
              </w:r>
            </w:del>
          </w:p>
        </w:tc>
        <w:tc>
          <w:tcPr>
            <w:tcW w:w="3515" w:type="dxa"/>
            <w:gridSpan w:val="3"/>
          </w:tcPr>
          <w:p w14:paraId="7EB2B415" w14:textId="162C398F" w:rsidR="002A2D9F" w:rsidRPr="002A2D9F" w:rsidRDefault="002A2D9F" w:rsidP="002A2D9F">
            <w:pPr>
              <w:jc w:val="both"/>
              <w:rPr>
                <w:b/>
                <w:bCs/>
              </w:rPr>
            </w:pPr>
            <w:del w:id="94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4C43A3">
        <w:trPr>
          <w:del w:id="949" w:author="ERCOT" w:date="2023-09-20T10:06:00Z"/>
        </w:trPr>
        <w:tc>
          <w:tcPr>
            <w:tcW w:w="1363" w:type="dxa"/>
            <w:gridSpan w:val="2"/>
          </w:tcPr>
          <w:p w14:paraId="09E10BF5" w14:textId="077C622D" w:rsidR="002A2D9F" w:rsidRPr="002A2D9F" w:rsidDel="00D31B6F" w:rsidRDefault="002A2D9F" w:rsidP="002A2D9F">
            <w:pPr>
              <w:jc w:val="both"/>
              <w:rPr>
                <w:del w:id="950" w:author="ERCOT" w:date="2023-09-20T10:06:00Z"/>
                <w:b/>
                <w:bCs/>
              </w:rPr>
            </w:pPr>
            <w:del w:id="951" w:author="ERCOT" w:date="2023-09-20T10:06:00Z">
              <w:r w:rsidRPr="002A2D9F" w:rsidDel="00D31B6F">
                <w:rPr>
                  <w:b/>
                  <w:bCs/>
                </w:rPr>
                <w:delText>Address:</w:delText>
              </w:r>
            </w:del>
          </w:p>
        </w:tc>
        <w:tc>
          <w:tcPr>
            <w:tcW w:w="7987" w:type="dxa"/>
            <w:gridSpan w:val="9"/>
          </w:tcPr>
          <w:p w14:paraId="1994764C" w14:textId="0F1C77C5" w:rsidR="002A2D9F" w:rsidRPr="002A2D9F" w:rsidDel="00D31B6F" w:rsidRDefault="002A2D9F" w:rsidP="002A2D9F">
            <w:pPr>
              <w:jc w:val="both"/>
              <w:rPr>
                <w:del w:id="952" w:author="ERCOT" w:date="2023-09-20T10:06:00Z"/>
                <w:b/>
                <w:bCs/>
              </w:rPr>
            </w:pPr>
            <w:del w:id="953"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4C43A3">
        <w:trPr>
          <w:del w:id="954" w:author="ERCOT" w:date="2023-09-20T10:06:00Z"/>
        </w:trPr>
        <w:tc>
          <w:tcPr>
            <w:tcW w:w="988" w:type="dxa"/>
          </w:tcPr>
          <w:p w14:paraId="4008E8C0" w14:textId="35898BF5" w:rsidR="002A2D9F" w:rsidRPr="002A2D9F" w:rsidDel="00D31B6F" w:rsidRDefault="002A2D9F" w:rsidP="002A2D9F">
            <w:pPr>
              <w:jc w:val="both"/>
              <w:rPr>
                <w:del w:id="955" w:author="ERCOT" w:date="2023-09-20T10:06:00Z"/>
                <w:b/>
                <w:bCs/>
              </w:rPr>
            </w:pPr>
            <w:del w:id="956" w:author="ERCOT" w:date="2023-09-20T10:06:00Z">
              <w:r w:rsidRPr="002A2D9F" w:rsidDel="00D31B6F">
                <w:rPr>
                  <w:b/>
                  <w:bCs/>
                </w:rPr>
                <w:delText>City:</w:delText>
              </w:r>
            </w:del>
          </w:p>
        </w:tc>
        <w:tc>
          <w:tcPr>
            <w:tcW w:w="2401" w:type="dxa"/>
            <w:gridSpan w:val="4"/>
          </w:tcPr>
          <w:p w14:paraId="30D5F5AD" w14:textId="2E504C8F" w:rsidR="002A2D9F" w:rsidRPr="002A2D9F" w:rsidDel="00D31B6F" w:rsidRDefault="002A2D9F" w:rsidP="002A2D9F">
            <w:pPr>
              <w:jc w:val="both"/>
              <w:rPr>
                <w:del w:id="957" w:author="ERCOT" w:date="2023-09-20T10:06:00Z"/>
                <w:b/>
                <w:bCs/>
              </w:rPr>
            </w:pPr>
            <w:del w:id="958"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1B3EC537" w14:textId="647C0322" w:rsidR="002A2D9F" w:rsidRPr="002A2D9F" w:rsidDel="00D31B6F" w:rsidRDefault="002A2D9F" w:rsidP="002A2D9F">
            <w:pPr>
              <w:jc w:val="both"/>
              <w:rPr>
                <w:del w:id="959" w:author="ERCOT" w:date="2023-09-20T10:06:00Z"/>
                <w:b/>
                <w:bCs/>
              </w:rPr>
            </w:pPr>
            <w:del w:id="960" w:author="ERCOT" w:date="2023-09-20T10:06:00Z">
              <w:r w:rsidRPr="002A2D9F" w:rsidDel="00D31B6F">
                <w:rPr>
                  <w:b/>
                  <w:bCs/>
                </w:rPr>
                <w:delText>State:</w:delText>
              </w:r>
            </w:del>
          </w:p>
        </w:tc>
        <w:tc>
          <w:tcPr>
            <w:tcW w:w="2074" w:type="dxa"/>
            <w:gridSpan w:val="3"/>
          </w:tcPr>
          <w:p w14:paraId="5220A0E0" w14:textId="70173B7F" w:rsidR="002A2D9F" w:rsidRPr="002A2D9F" w:rsidDel="00D31B6F" w:rsidRDefault="002A2D9F" w:rsidP="002A2D9F">
            <w:pPr>
              <w:jc w:val="both"/>
              <w:rPr>
                <w:del w:id="961" w:author="ERCOT" w:date="2023-09-20T10:06:00Z"/>
                <w:b/>
                <w:bCs/>
              </w:rPr>
            </w:pPr>
            <w:del w:id="962"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48C89FAB" w14:textId="652C112D" w:rsidR="002A2D9F" w:rsidRPr="002A2D9F" w:rsidDel="00D31B6F" w:rsidRDefault="002A2D9F" w:rsidP="002A2D9F">
            <w:pPr>
              <w:jc w:val="both"/>
              <w:rPr>
                <w:del w:id="963" w:author="ERCOT" w:date="2023-09-20T10:06:00Z"/>
                <w:b/>
                <w:bCs/>
              </w:rPr>
            </w:pPr>
            <w:del w:id="964" w:author="ERCOT" w:date="2023-09-20T10:06:00Z">
              <w:r w:rsidRPr="002A2D9F" w:rsidDel="00D31B6F">
                <w:rPr>
                  <w:b/>
                  <w:bCs/>
                </w:rPr>
                <w:delText>Zip:</w:delText>
              </w:r>
            </w:del>
          </w:p>
        </w:tc>
        <w:tc>
          <w:tcPr>
            <w:tcW w:w="2219" w:type="dxa"/>
          </w:tcPr>
          <w:p w14:paraId="53A24B58" w14:textId="7881416A" w:rsidR="002A2D9F" w:rsidRPr="002A2D9F" w:rsidDel="00D31B6F" w:rsidRDefault="002A2D9F" w:rsidP="002A2D9F">
            <w:pPr>
              <w:jc w:val="both"/>
              <w:rPr>
                <w:del w:id="965" w:author="ERCOT" w:date="2023-09-20T10:06:00Z"/>
                <w:b/>
                <w:bCs/>
              </w:rPr>
            </w:pPr>
            <w:del w:id="966"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4C43A3">
        <w:tc>
          <w:tcPr>
            <w:tcW w:w="1363" w:type="dxa"/>
            <w:gridSpan w:val="2"/>
          </w:tcPr>
          <w:p w14:paraId="45917308" w14:textId="77777777" w:rsidR="002A2D9F" w:rsidRPr="002A2D9F" w:rsidRDefault="002A2D9F" w:rsidP="002A2D9F">
            <w:pPr>
              <w:jc w:val="both"/>
              <w:rPr>
                <w:b/>
                <w:bCs/>
              </w:rPr>
            </w:pPr>
            <w:r w:rsidRPr="002A2D9F">
              <w:rPr>
                <w:b/>
                <w:bCs/>
              </w:rPr>
              <w:t>Telephone:</w:t>
            </w:r>
          </w:p>
        </w:tc>
        <w:tc>
          <w:tcPr>
            <w:tcW w:w="2901" w:type="dxa"/>
            <w:gridSpan w:val="4"/>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50B09461" w14:textId="29C90251" w:rsidR="002A2D9F" w:rsidRPr="002A2D9F" w:rsidRDefault="002A2D9F" w:rsidP="002A2D9F">
            <w:pPr>
              <w:jc w:val="both"/>
              <w:rPr>
                <w:b/>
                <w:bCs/>
              </w:rPr>
            </w:pPr>
            <w:del w:id="967" w:author="ERCOT" w:date="2023-09-20T10:06:00Z">
              <w:r w:rsidRPr="002A2D9F" w:rsidDel="00D31B6F">
                <w:rPr>
                  <w:b/>
                  <w:bCs/>
                </w:rPr>
                <w:delText>Fax:</w:delText>
              </w:r>
            </w:del>
          </w:p>
        </w:tc>
        <w:tc>
          <w:tcPr>
            <w:tcW w:w="4377" w:type="dxa"/>
            <w:gridSpan w:val="4"/>
          </w:tcPr>
          <w:p w14:paraId="21393ADC" w14:textId="1C34BE18" w:rsidR="002A2D9F" w:rsidRPr="002A2D9F" w:rsidRDefault="002A2D9F" w:rsidP="002A2D9F">
            <w:pPr>
              <w:jc w:val="both"/>
              <w:rPr>
                <w:b/>
                <w:bCs/>
              </w:rPr>
            </w:pPr>
            <w:del w:id="96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4C43A3">
        <w:tc>
          <w:tcPr>
            <w:tcW w:w="1791" w:type="dxa"/>
            <w:gridSpan w:val="4"/>
          </w:tcPr>
          <w:p w14:paraId="621732B6" w14:textId="77777777" w:rsidR="002A2D9F" w:rsidRPr="002A2D9F" w:rsidRDefault="002A2D9F" w:rsidP="002A2D9F">
            <w:pPr>
              <w:jc w:val="both"/>
              <w:rPr>
                <w:b/>
                <w:bCs/>
              </w:rPr>
            </w:pPr>
            <w:r w:rsidRPr="002A2D9F">
              <w:rPr>
                <w:b/>
                <w:bCs/>
              </w:rPr>
              <w:t>Email Address:</w:t>
            </w:r>
          </w:p>
        </w:tc>
        <w:tc>
          <w:tcPr>
            <w:tcW w:w="7559" w:type="dxa"/>
            <w:gridSpan w:val="7"/>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A0017AA" w14:textId="77777777" w:rsidTr="004C43A3">
        <w:tc>
          <w:tcPr>
            <w:tcW w:w="1513" w:type="dxa"/>
            <w:gridSpan w:val="3"/>
          </w:tcPr>
          <w:p w14:paraId="04F241FB" w14:textId="77777777" w:rsidR="002A2D9F" w:rsidRPr="002A2D9F" w:rsidRDefault="002A2D9F" w:rsidP="002A2D9F">
            <w:pPr>
              <w:jc w:val="both"/>
              <w:rPr>
                <w:b/>
                <w:bCs/>
              </w:rPr>
            </w:pPr>
            <w:r w:rsidRPr="002A2D9F">
              <w:rPr>
                <w:b/>
                <w:bCs/>
              </w:rPr>
              <w:t>Name:</w:t>
            </w:r>
          </w:p>
        </w:tc>
        <w:tc>
          <w:tcPr>
            <w:tcW w:w="3460" w:type="dxa"/>
            <w:gridSpan w:val="4"/>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DB632A1" w14:textId="2E6D9528" w:rsidR="002A2D9F" w:rsidRPr="002A2D9F" w:rsidRDefault="002A2D9F" w:rsidP="002A2D9F">
            <w:pPr>
              <w:jc w:val="both"/>
              <w:rPr>
                <w:b/>
                <w:bCs/>
              </w:rPr>
            </w:pPr>
            <w:del w:id="969" w:author="ERCOT" w:date="2023-09-20T10:07:00Z">
              <w:r w:rsidRPr="002A2D9F" w:rsidDel="00D31B6F">
                <w:rPr>
                  <w:b/>
                  <w:bCs/>
                </w:rPr>
                <w:delText>Title:</w:delText>
              </w:r>
            </w:del>
          </w:p>
        </w:tc>
        <w:tc>
          <w:tcPr>
            <w:tcW w:w="3515" w:type="dxa"/>
            <w:gridSpan w:val="3"/>
          </w:tcPr>
          <w:p w14:paraId="41C126F3" w14:textId="289A027B" w:rsidR="002A2D9F" w:rsidRPr="002A2D9F" w:rsidRDefault="002A2D9F" w:rsidP="002A2D9F">
            <w:pPr>
              <w:jc w:val="both"/>
              <w:rPr>
                <w:b/>
                <w:bCs/>
              </w:rPr>
            </w:pPr>
            <w:del w:id="97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4C43A3">
        <w:trPr>
          <w:del w:id="971" w:author="ERCOT" w:date="2023-09-20T10:07:00Z"/>
        </w:trPr>
        <w:tc>
          <w:tcPr>
            <w:tcW w:w="1363" w:type="dxa"/>
            <w:gridSpan w:val="2"/>
          </w:tcPr>
          <w:p w14:paraId="60989100" w14:textId="25956E15" w:rsidR="002A2D9F" w:rsidRPr="002A2D9F" w:rsidDel="00D31B6F" w:rsidRDefault="002A2D9F" w:rsidP="002A2D9F">
            <w:pPr>
              <w:jc w:val="both"/>
              <w:rPr>
                <w:del w:id="972" w:author="ERCOT" w:date="2023-09-20T10:07:00Z"/>
                <w:b/>
                <w:bCs/>
              </w:rPr>
            </w:pPr>
            <w:del w:id="973" w:author="ERCOT" w:date="2023-09-20T10:07:00Z">
              <w:r w:rsidRPr="002A2D9F" w:rsidDel="00D31B6F">
                <w:rPr>
                  <w:b/>
                  <w:bCs/>
                </w:rPr>
                <w:delText>Address:</w:delText>
              </w:r>
            </w:del>
          </w:p>
        </w:tc>
        <w:tc>
          <w:tcPr>
            <w:tcW w:w="7987" w:type="dxa"/>
            <w:gridSpan w:val="9"/>
          </w:tcPr>
          <w:p w14:paraId="57FF8856" w14:textId="44594381" w:rsidR="002A2D9F" w:rsidRPr="002A2D9F" w:rsidDel="00D31B6F" w:rsidRDefault="002A2D9F" w:rsidP="002A2D9F">
            <w:pPr>
              <w:jc w:val="both"/>
              <w:rPr>
                <w:del w:id="974" w:author="ERCOT" w:date="2023-09-20T10:07:00Z"/>
                <w:b/>
                <w:bCs/>
              </w:rPr>
            </w:pPr>
            <w:del w:id="975"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4C43A3">
        <w:trPr>
          <w:del w:id="976" w:author="ERCOT" w:date="2023-09-20T10:07:00Z"/>
        </w:trPr>
        <w:tc>
          <w:tcPr>
            <w:tcW w:w="988" w:type="dxa"/>
          </w:tcPr>
          <w:p w14:paraId="7EEB6C7E" w14:textId="27CE072B" w:rsidR="002A2D9F" w:rsidRPr="002A2D9F" w:rsidDel="00D31B6F" w:rsidRDefault="002A2D9F" w:rsidP="002A2D9F">
            <w:pPr>
              <w:jc w:val="both"/>
              <w:rPr>
                <w:del w:id="977" w:author="ERCOT" w:date="2023-09-20T10:07:00Z"/>
                <w:b/>
                <w:bCs/>
              </w:rPr>
            </w:pPr>
            <w:del w:id="978" w:author="ERCOT" w:date="2023-09-20T10:07:00Z">
              <w:r w:rsidRPr="002A2D9F" w:rsidDel="00D31B6F">
                <w:rPr>
                  <w:b/>
                  <w:bCs/>
                </w:rPr>
                <w:delText>City:</w:delText>
              </w:r>
            </w:del>
          </w:p>
        </w:tc>
        <w:tc>
          <w:tcPr>
            <w:tcW w:w="2401" w:type="dxa"/>
            <w:gridSpan w:val="4"/>
          </w:tcPr>
          <w:p w14:paraId="28AE19DC" w14:textId="61EA6B50" w:rsidR="002A2D9F" w:rsidRPr="002A2D9F" w:rsidDel="00D31B6F" w:rsidRDefault="002A2D9F" w:rsidP="002A2D9F">
            <w:pPr>
              <w:jc w:val="both"/>
              <w:rPr>
                <w:del w:id="979" w:author="ERCOT" w:date="2023-09-20T10:07:00Z"/>
                <w:b/>
                <w:bCs/>
              </w:rPr>
            </w:pPr>
            <w:del w:id="980"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3A22C425" w14:textId="6E617E69" w:rsidR="002A2D9F" w:rsidRPr="002A2D9F" w:rsidDel="00D31B6F" w:rsidRDefault="002A2D9F" w:rsidP="002A2D9F">
            <w:pPr>
              <w:jc w:val="both"/>
              <w:rPr>
                <w:del w:id="981" w:author="ERCOT" w:date="2023-09-20T10:07:00Z"/>
                <w:b/>
                <w:bCs/>
              </w:rPr>
            </w:pPr>
            <w:del w:id="982" w:author="ERCOT" w:date="2023-09-20T10:07:00Z">
              <w:r w:rsidRPr="002A2D9F" w:rsidDel="00D31B6F">
                <w:rPr>
                  <w:b/>
                  <w:bCs/>
                </w:rPr>
                <w:delText>State:</w:delText>
              </w:r>
            </w:del>
          </w:p>
        </w:tc>
        <w:tc>
          <w:tcPr>
            <w:tcW w:w="2074" w:type="dxa"/>
            <w:gridSpan w:val="3"/>
          </w:tcPr>
          <w:p w14:paraId="62CB9442" w14:textId="27DFA6BB" w:rsidR="002A2D9F" w:rsidRPr="002A2D9F" w:rsidDel="00D31B6F" w:rsidRDefault="002A2D9F" w:rsidP="002A2D9F">
            <w:pPr>
              <w:jc w:val="both"/>
              <w:rPr>
                <w:del w:id="983" w:author="ERCOT" w:date="2023-09-20T10:07:00Z"/>
                <w:b/>
                <w:bCs/>
              </w:rPr>
            </w:pPr>
            <w:del w:id="984"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3703997E" w14:textId="4DF7911D" w:rsidR="002A2D9F" w:rsidRPr="002A2D9F" w:rsidDel="00D31B6F" w:rsidRDefault="002A2D9F" w:rsidP="002A2D9F">
            <w:pPr>
              <w:jc w:val="both"/>
              <w:rPr>
                <w:del w:id="985" w:author="ERCOT" w:date="2023-09-20T10:07:00Z"/>
                <w:b/>
                <w:bCs/>
              </w:rPr>
            </w:pPr>
            <w:del w:id="986" w:author="ERCOT" w:date="2023-09-20T10:07:00Z">
              <w:r w:rsidRPr="002A2D9F" w:rsidDel="00D31B6F">
                <w:rPr>
                  <w:b/>
                  <w:bCs/>
                </w:rPr>
                <w:delText>Zip:</w:delText>
              </w:r>
            </w:del>
          </w:p>
        </w:tc>
        <w:tc>
          <w:tcPr>
            <w:tcW w:w="2219" w:type="dxa"/>
          </w:tcPr>
          <w:p w14:paraId="202457BC" w14:textId="13FDC63F" w:rsidR="002A2D9F" w:rsidRPr="002A2D9F" w:rsidDel="00D31B6F" w:rsidRDefault="002A2D9F" w:rsidP="002A2D9F">
            <w:pPr>
              <w:jc w:val="both"/>
              <w:rPr>
                <w:del w:id="987" w:author="ERCOT" w:date="2023-09-20T10:07:00Z"/>
                <w:b/>
                <w:bCs/>
              </w:rPr>
            </w:pPr>
            <w:del w:id="988"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4C43A3">
        <w:tc>
          <w:tcPr>
            <w:tcW w:w="1363" w:type="dxa"/>
            <w:gridSpan w:val="2"/>
          </w:tcPr>
          <w:p w14:paraId="04200CC3" w14:textId="77777777" w:rsidR="002A2D9F" w:rsidRPr="002A2D9F" w:rsidRDefault="002A2D9F" w:rsidP="002A2D9F">
            <w:pPr>
              <w:jc w:val="both"/>
              <w:rPr>
                <w:b/>
                <w:bCs/>
              </w:rPr>
            </w:pPr>
            <w:r w:rsidRPr="002A2D9F">
              <w:rPr>
                <w:b/>
                <w:bCs/>
              </w:rPr>
              <w:t>Telephone:</w:t>
            </w:r>
          </w:p>
        </w:tc>
        <w:tc>
          <w:tcPr>
            <w:tcW w:w="2901" w:type="dxa"/>
            <w:gridSpan w:val="4"/>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0A3935EF" w14:textId="5A6535FF" w:rsidR="002A2D9F" w:rsidRPr="002A2D9F" w:rsidRDefault="002A2D9F" w:rsidP="002A2D9F">
            <w:pPr>
              <w:jc w:val="both"/>
              <w:rPr>
                <w:b/>
                <w:bCs/>
              </w:rPr>
            </w:pPr>
            <w:del w:id="989" w:author="ERCOT" w:date="2023-09-20T10:07:00Z">
              <w:r w:rsidRPr="002A2D9F" w:rsidDel="00D31B6F">
                <w:rPr>
                  <w:b/>
                  <w:bCs/>
                </w:rPr>
                <w:delText>Fax:</w:delText>
              </w:r>
            </w:del>
          </w:p>
        </w:tc>
        <w:tc>
          <w:tcPr>
            <w:tcW w:w="4377" w:type="dxa"/>
            <w:gridSpan w:val="4"/>
          </w:tcPr>
          <w:p w14:paraId="4FD6B677" w14:textId="7C292CE2" w:rsidR="002A2D9F" w:rsidRPr="002A2D9F" w:rsidRDefault="002A2D9F" w:rsidP="002A2D9F">
            <w:pPr>
              <w:jc w:val="both"/>
              <w:rPr>
                <w:b/>
                <w:bCs/>
              </w:rPr>
            </w:pPr>
            <w:del w:id="99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4C43A3">
        <w:tc>
          <w:tcPr>
            <w:tcW w:w="1791" w:type="dxa"/>
            <w:gridSpan w:val="4"/>
          </w:tcPr>
          <w:p w14:paraId="001C68FC" w14:textId="77777777" w:rsidR="002A2D9F" w:rsidRPr="002A2D9F" w:rsidRDefault="002A2D9F" w:rsidP="002A2D9F">
            <w:pPr>
              <w:jc w:val="both"/>
              <w:rPr>
                <w:b/>
                <w:bCs/>
              </w:rPr>
            </w:pPr>
            <w:r w:rsidRPr="002A2D9F">
              <w:rPr>
                <w:b/>
                <w:bCs/>
              </w:rPr>
              <w:t>Email Address:</w:t>
            </w:r>
          </w:p>
        </w:tc>
        <w:tc>
          <w:tcPr>
            <w:tcW w:w="7559" w:type="dxa"/>
            <w:gridSpan w:val="7"/>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t>PART III – DECLARATION OF SUBORDINATE QSEs</w:t>
      </w:r>
    </w:p>
    <w:p w14:paraId="2883758E" w14:textId="31025BA1" w:rsidR="002A2D9F" w:rsidRPr="002A2D9F" w:rsidRDefault="002A2D9F" w:rsidP="002A2D9F">
      <w:pPr>
        <w:spacing w:after="240"/>
        <w:jc w:val="both"/>
      </w:pPr>
      <w:r w:rsidRPr="002A2D9F">
        <w:lastRenderedPageBreak/>
        <w:t xml:space="preserve">If the QSE intends to partition itself into Sub-QSEs, please enter information for each Sub-QSE below.  If a Sub-QSE </w:t>
      </w:r>
      <w:ins w:id="991"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992"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993"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994"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B7C74">
        <w:rPr>
          <w:b/>
          <w:bCs/>
        </w:rPr>
      </w:r>
      <w:r w:rsidR="00AB7C74">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995"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3443801A"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w:t>
      </w:r>
      <w:r w:rsidR="00CC009A">
        <w:t>, along with a current email address for each Principal.  An individual background check will be performed on each Principal of the Applicant</w:t>
      </w:r>
      <w:r w:rsidRPr="002A2D9F">
        <w: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r w:rsidR="00CC009A">
        <w:t xml:space="preserve">  </w:t>
      </w:r>
      <w:bookmarkStart w:id="996" w:name="_Hlk150762056"/>
      <w:r w:rsidR="00CC009A" w:rsidRPr="00A6290C">
        <w:rPr>
          <w:i/>
          <w:iCs/>
        </w:rPr>
        <w:t>(Attach on additional pages.)</w:t>
      </w:r>
      <w:bookmarkEnd w:id="996"/>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28047D95" w:rsidR="002A2D9F" w:rsidRDefault="002A2D9F" w:rsidP="002A2D9F">
      <w:pPr>
        <w:spacing w:after="240"/>
        <w:jc w:val="both"/>
        <w:rPr>
          <w:i/>
          <w:iCs/>
        </w:rPr>
      </w:pPr>
      <w:r w:rsidRPr="002A2D9F">
        <w:rPr>
          <w:b/>
          <w:bCs/>
        </w:rPr>
        <w:t xml:space="preserve">3. Disclosures.  </w:t>
      </w:r>
      <w:r w:rsidRPr="002A2D9F">
        <w:rPr>
          <w:bCs/>
        </w:rPr>
        <w:t xml:space="preserve">Provide the </w:t>
      </w:r>
      <w:r w:rsidRPr="002A2D9F">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00CC009A">
        <w:t xml:space="preserve"> </w:t>
      </w:r>
      <w:r w:rsidR="00CC009A" w:rsidRPr="00061278">
        <w:rPr>
          <w:i/>
          <w:iCs/>
        </w:rPr>
        <w:t>(Attach on additional pages.)</w:t>
      </w:r>
    </w:p>
    <w:p w14:paraId="2C883A91" w14:textId="77777777" w:rsidR="00CC009A" w:rsidRPr="0088223A" w:rsidRDefault="00CC009A" w:rsidP="00CC009A">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013B87A6" w14:textId="77777777" w:rsidR="00CC009A" w:rsidRPr="00636B19" w:rsidRDefault="00CC009A" w:rsidP="00CC009A">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3CF9CE8" w14:textId="77777777" w:rsidR="00CC009A" w:rsidRPr="00636B19" w:rsidRDefault="00CC009A" w:rsidP="00CC009A">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EC35390" w14:textId="77777777" w:rsidR="00CC009A" w:rsidRPr="00636B19" w:rsidRDefault="00CC009A" w:rsidP="00CC009A">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1669941B" w14:textId="77777777" w:rsidR="00CC009A" w:rsidRDefault="00CC009A" w:rsidP="00CC009A">
      <w:pPr>
        <w:spacing w:after="240"/>
        <w:ind w:left="108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4F528655" w14:textId="6B638CA6" w:rsidR="00CC009A" w:rsidRPr="002A2D9F" w:rsidRDefault="00CC009A" w:rsidP="00CC009A">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(or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(partnership,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(parent,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Signature of AR, Backup AR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Printed Name of AR, Backup AR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997"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7"/>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998"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8"/>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lastRenderedPageBreak/>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999" w:author="ERCOT" w:date="2023-09-20T10:28:00Z">
        <w:r w:rsidDel="00553366">
          <w:rPr>
            <w:b/>
            <w:bCs/>
          </w:rPr>
          <w:delText>April 1, 2023</w:delText>
        </w:r>
      </w:del>
      <w:ins w:id="1000"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57"/>
          <w:footerReference w:type="even" r:id="rId58"/>
          <w:footerReference w:type="default" r:id="rId59"/>
          <w:footerReference w:type="first" r:id="rId60"/>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61" w:history="1">
        <w:r>
          <w:rPr>
            <w:color w:val="0000FF"/>
            <w:u w:val="single"/>
          </w:rPr>
          <w:t>MPRegistration@ercot.com</w:t>
        </w:r>
      </w:hyperlink>
      <w:r w:rsidRPr="00605861">
        <w:t xml:space="preserve"> (.pdf version)</w:t>
      </w:r>
      <w:del w:id="1001"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1002" w:name="_Hlk146203775"/>
      <w:ins w:id="1003" w:author="ERCOT" w:date="2023-09-14T09:09:00Z">
        <w:r w:rsidR="00CA74CF">
          <w:t xml:space="preserve"> via Electronic Fund</w:t>
        </w:r>
      </w:ins>
      <w:ins w:id="1004" w:author="ERCOT" w:date="2023-10-12T23:08:00Z">
        <w:r w:rsidR="002F5AFA">
          <w:t>s</w:t>
        </w:r>
      </w:ins>
      <w:ins w:id="1005" w:author="ERCOT" w:date="2023-09-14T09:09:00Z">
        <w:r w:rsidR="00CA74CF">
          <w:t xml:space="preserve"> Transfer</w:t>
        </w:r>
      </w:ins>
      <w:ins w:id="1006" w:author="ERCOT" w:date="2023-10-12T23:08:00Z">
        <w:r w:rsidR="002F5AFA">
          <w:t xml:space="preserve"> </w:t>
        </w:r>
      </w:ins>
      <w:ins w:id="1007" w:author="ERCOT" w:date="2023-10-12T23:09:00Z">
        <w:r w:rsidR="002F5AFA">
          <w:t>(EFT)</w:t>
        </w:r>
      </w:ins>
      <w:ins w:id="1008" w:author="ERCOT" w:date="2023-09-14T09:09:00Z">
        <w:r w:rsidR="00CA74CF">
          <w:t xml:space="preserve"> (wire or </w:t>
        </w:r>
      </w:ins>
      <w:ins w:id="1009" w:author="ERCOT" w:date="2023-09-21T16:23:00Z">
        <w:r w:rsidR="00A61918">
          <w:t>Automated Clearing House (</w:t>
        </w:r>
      </w:ins>
      <w:ins w:id="1010" w:author="ERCOT" w:date="2023-09-14T09:09:00Z">
        <w:r w:rsidR="00CA74CF">
          <w:t>ACH</w:t>
        </w:r>
      </w:ins>
      <w:ins w:id="1011" w:author="ERCOT" w:date="2023-09-21T16:23:00Z">
        <w:r w:rsidR="00A61918">
          <w:t>)</w:t>
        </w:r>
      </w:ins>
      <w:ins w:id="1012" w:author="ERCOT" w:date="2023-09-14T09:09:00Z">
        <w:r w:rsidR="00CA74CF">
          <w:t>)</w:t>
        </w:r>
      </w:ins>
      <w:bookmarkEnd w:id="1002"/>
      <w:r w:rsidRPr="00C577BA">
        <w:t xml:space="preserve">.  </w:t>
      </w:r>
      <w:ins w:id="1013" w:author="ERCOT" w:date="2023-09-14T09:09:00Z">
        <w:r w:rsidR="00CA74CF">
          <w:t xml:space="preserve">All payments should reference the applicant’s name and </w:t>
        </w:r>
      </w:ins>
      <w:ins w:id="1014" w:author="ERCOT" w:date="2023-09-21T16:33:00Z">
        <w:r w:rsidR="00B64B00" w:rsidRPr="00B64B00">
          <w:t>Data Universal Numbering System</w:t>
        </w:r>
        <w:r w:rsidR="00B64B00">
          <w:t xml:space="preserve"> (</w:t>
        </w:r>
      </w:ins>
      <w:ins w:id="1015" w:author="ERCOT" w:date="2023-09-14T09:09:00Z">
        <w:r w:rsidR="00CA74CF">
          <w:t>DUNS</w:t>
        </w:r>
      </w:ins>
      <w:ins w:id="1016" w:author="ERCOT" w:date="2023-09-21T16:33:00Z">
        <w:r w:rsidR="00B64B00">
          <w:t>)</w:t>
        </w:r>
      </w:ins>
      <w:ins w:id="1017" w:author="ERCOT" w:date="2023-09-14T09:09:00Z">
        <w:r w:rsidR="00CA74CF">
          <w:t xml:space="preserve"> </w:t>
        </w:r>
      </w:ins>
      <w:ins w:id="1018" w:author="ERCOT" w:date="2023-09-21T16:33:00Z">
        <w:r w:rsidR="00B64B00">
          <w:t>Number</w:t>
        </w:r>
      </w:ins>
      <w:ins w:id="1019" w:author="ERCOT" w:date="2023-09-14T09:09:00Z">
        <w:r w:rsidR="00CA74CF">
          <w:t xml:space="preserve"> </w:t>
        </w:r>
      </w:ins>
      <w:ins w:id="1020" w:author="ERCOT" w:date="2023-10-25T11:20:00Z">
        <w:r w:rsidR="00D357DC">
          <w:t xml:space="preserve">(DUNS #) </w:t>
        </w:r>
      </w:ins>
      <w:ins w:id="1021"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1022" w:name="_Toc32205517"/>
      <w:r w:rsidRPr="00605861">
        <w:rPr>
          <w:b/>
          <w:bCs/>
          <w:iCs/>
          <w:u w:val="single"/>
        </w:rPr>
        <w:t>PART I – ENTITY</w:t>
      </w:r>
      <w:r w:rsidRPr="00605861">
        <w:rPr>
          <w:b/>
          <w:bCs/>
          <w:iCs/>
          <w:caps/>
          <w:u w:val="single"/>
        </w:rPr>
        <w:t xml:space="preserve"> Information</w:t>
      </w:r>
      <w:bookmarkEnd w:id="10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4C43A3">
        <w:rPr>
          <w:b/>
          <w:bCs/>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1BDC34F5" w14:textId="77777777" w:rsidTr="004C43A3">
        <w:tc>
          <w:tcPr>
            <w:tcW w:w="1523" w:type="dxa"/>
            <w:gridSpan w:val="3"/>
          </w:tcPr>
          <w:p w14:paraId="12773F0F" w14:textId="77777777" w:rsidR="00636B65" w:rsidRPr="00605861" w:rsidRDefault="00636B65" w:rsidP="009F7EF7">
            <w:pPr>
              <w:jc w:val="both"/>
              <w:rPr>
                <w:b/>
                <w:bCs/>
              </w:rPr>
            </w:pPr>
            <w:r w:rsidRPr="00605861">
              <w:rPr>
                <w:b/>
                <w:bCs/>
              </w:rPr>
              <w:t>Name:</w:t>
            </w:r>
          </w:p>
        </w:tc>
        <w:tc>
          <w:tcPr>
            <w:tcW w:w="3468" w:type="dxa"/>
            <w:gridSpan w:val="4"/>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56DCB93" w14:textId="2A095B67" w:rsidR="00636B65" w:rsidRPr="00605861" w:rsidRDefault="00636B65" w:rsidP="009F7EF7">
            <w:pPr>
              <w:jc w:val="both"/>
              <w:rPr>
                <w:b/>
                <w:bCs/>
              </w:rPr>
            </w:pPr>
            <w:del w:id="1023" w:author="ERCOT" w:date="2023-09-14T09:09:00Z">
              <w:r w:rsidRPr="00605861" w:rsidDel="00CA74CF">
                <w:rPr>
                  <w:b/>
                  <w:bCs/>
                </w:rPr>
                <w:delText>Title:</w:delText>
              </w:r>
            </w:del>
          </w:p>
        </w:tc>
        <w:tc>
          <w:tcPr>
            <w:tcW w:w="3497" w:type="dxa"/>
            <w:gridSpan w:val="3"/>
          </w:tcPr>
          <w:p w14:paraId="5027A470" w14:textId="4E18D753" w:rsidR="00636B65" w:rsidRPr="00605861" w:rsidRDefault="00636B65" w:rsidP="009F7EF7">
            <w:pPr>
              <w:jc w:val="both"/>
              <w:rPr>
                <w:b/>
                <w:bCs/>
              </w:rPr>
            </w:pPr>
            <w:del w:id="1024"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4C43A3">
        <w:trPr>
          <w:del w:id="1025" w:author="ERCOT" w:date="2023-09-22T12:41:00Z"/>
        </w:trPr>
        <w:tc>
          <w:tcPr>
            <w:tcW w:w="1376" w:type="dxa"/>
            <w:gridSpan w:val="2"/>
          </w:tcPr>
          <w:p w14:paraId="69E84D6E" w14:textId="07ABD6C0" w:rsidR="00636B65" w:rsidRPr="00605861" w:rsidDel="008D058F" w:rsidRDefault="00636B65" w:rsidP="009F7EF7">
            <w:pPr>
              <w:jc w:val="both"/>
              <w:rPr>
                <w:del w:id="1026" w:author="ERCOT" w:date="2023-09-22T12:41:00Z"/>
                <w:b/>
                <w:bCs/>
              </w:rPr>
            </w:pPr>
            <w:del w:id="1027" w:author="ERCOT" w:date="2023-09-22T12:41:00Z">
              <w:r w:rsidRPr="00605861" w:rsidDel="008D058F">
                <w:rPr>
                  <w:b/>
                  <w:bCs/>
                </w:rPr>
                <w:delText>Address:</w:delText>
              </w:r>
            </w:del>
          </w:p>
        </w:tc>
        <w:tc>
          <w:tcPr>
            <w:tcW w:w="7974" w:type="dxa"/>
            <w:gridSpan w:val="9"/>
          </w:tcPr>
          <w:p w14:paraId="0FEF582B" w14:textId="05968C70" w:rsidR="00636B65" w:rsidRPr="00605861" w:rsidDel="008D058F" w:rsidRDefault="00636B65" w:rsidP="009F7EF7">
            <w:pPr>
              <w:jc w:val="both"/>
              <w:rPr>
                <w:del w:id="1028" w:author="ERCOT" w:date="2023-09-22T12:41:00Z"/>
                <w:b/>
                <w:bCs/>
              </w:rPr>
            </w:pPr>
            <w:del w:id="1029"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4C43A3">
        <w:trPr>
          <w:del w:id="1030" w:author="ERCOT" w:date="2023-09-22T12:41:00Z"/>
        </w:trPr>
        <w:tc>
          <w:tcPr>
            <w:tcW w:w="1025" w:type="dxa"/>
          </w:tcPr>
          <w:p w14:paraId="2A3B792A" w14:textId="53BA7E99" w:rsidR="00636B65" w:rsidRPr="00605861" w:rsidDel="008D058F" w:rsidRDefault="00636B65" w:rsidP="009F7EF7">
            <w:pPr>
              <w:jc w:val="both"/>
              <w:rPr>
                <w:del w:id="1031" w:author="ERCOT" w:date="2023-09-22T12:41:00Z"/>
                <w:b/>
                <w:bCs/>
              </w:rPr>
            </w:pPr>
            <w:del w:id="1032" w:author="ERCOT" w:date="2023-09-22T12:41:00Z">
              <w:r w:rsidRPr="00605861" w:rsidDel="008D058F">
                <w:rPr>
                  <w:b/>
                  <w:bCs/>
                </w:rPr>
                <w:delText>City:</w:delText>
              </w:r>
            </w:del>
          </w:p>
        </w:tc>
        <w:tc>
          <w:tcPr>
            <w:tcW w:w="2384" w:type="dxa"/>
            <w:gridSpan w:val="4"/>
          </w:tcPr>
          <w:p w14:paraId="46A4171A" w14:textId="43EBBACF" w:rsidR="00636B65" w:rsidRPr="00605861" w:rsidDel="008D058F" w:rsidRDefault="00636B65" w:rsidP="009F7EF7">
            <w:pPr>
              <w:jc w:val="both"/>
              <w:rPr>
                <w:del w:id="1033" w:author="ERCOT" w:date="2023-09-22T12:41:00Z"/>
                <w:b/>
                <w:bCs/>
              </w:rPr>
            </w:pPr>
            <w:del w:id="1034"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201707EE" w14:textId="21AD0538" w:rsidR="00636B65" w:rsidRPr="00605861" w:rsidDel="008D058F" w:rsidRDefault="00636B65" w:rsidP="009F7EF7">
            <w:pPr>
              <w:jc w:val="both"/>
              <w:rPr>
                <w:del w:id="1035" w:author="ERCOT" w:date="2023-09-22T12:41:00Z"/>
                <w:b/>
                <w:bCs/>
              </w:rPr>
            </w:pPr>
            <w:del w:id="1036" w:author="ERCOT" w:date="2023-09-22T12:41:00Z">
              <w:r w:rsidRPr="00605861" w:rsidDel="008D058F">
                <w:rPr>
                  <w:b/>
                  <w:bCs/>
                </w:rPr>
                <w:delText>State:</w:delText>
              </w:r>
            </w:del>
          </w:p>
        </w:tc>
        <w:tc>
          <w:tcPr>
            <w:tcW w:w="2069" w:type="dxa"/>
            <w:gridSpan w:val="3"/>
          </w:tcPr>
          <w:p w14:paraId="2E97F3E1" w14:textId="0DF5385D" w:rsidR="00636B65" w:rsidRPr="00605861" w:rsidDel="008D058F" w:rsidRDefault="00636B65" w:rsidP="009F7EF7">
            <w:pPr>
              <w:jc w:val="both"/>
              <w:rPr>
                <w:del w:id="1037" w:author="ERCOT" w:date="2023-09-22T12:41:00Z"/>
                <w:b/>
                <w:bCs/>
              </w:rPr>
            </w:pPr>
            <w:del w:id="1038" w:author="ERCOT" w:date="2023-09-22T12:41:00Z">
              <w:r w:rsidRPr="00605861" w:rsidDel="008D058F">
                <w:rPr>
                  <w:b/>
                  <w:bCs/>
                </w:rPr>
                <w:fldChar w:fldCharType="begin">
                  <w:ffData>
                    <w:name w:val="Text105"/>
                    <w:enabled/>
                    <w:calcOnExit w:val="0"/>
                    <w:textInput/>
                  </w:ffData>
                </w:fldChar>
              </w:r>
              <w:bookmarkStart w:id="1039"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039"/>
            </w:del>
          </w:p>
        </w:tc>
        <w:tc>
          <w:tcPr>
            <w:tcW w:w="792" w:type="dxa"/>
          </w:tcPr>
          <w:p w14:paraId="1673BDFB" w14:textId="2F97CDDC" w:rsidR="00636B65" w:rsidRPr="00605861" w:rsidDel="008D058F" w:rsidRDefault="00636B65" w:rsidP="009F7EF7">
            <w:pPr>
              <w:jc w:val="both"/>
              <w:rPr>
                <w:del w:id="1040" w:author="ERCOT" w:date="2023-09-22T12:41:00Z"/>
                <w:b/>
                <w:bCs/>
              </w:rPr>
            </w:pPr>
            <w:del w:id="1041" w:author="ERCOT" w:date="2023-09-22T12:41:00Z">
              <w:r w:rsidRPr="00605861" w:rsidDel="008D058F">
                <w:rPr>
                  <w:b/>
                  <w:bCs/>
                </w:rPr>
                <w:delText>Zip:</w:delText>
              </w:r>
            </w:del>
          </w:p>
        </w:tc>
        <w:tc>
          <w:tcPr>
            <w:tcW w:w="2206" w:type="dxa"/>
          </w:tcPr>
          <w:p w14:paraId="714C0558" w14:textId="4632AE48" w:rsidR="00636B65" w:rsidRPr="00605861" w:rsidDel="008D058F" w:rsidRDefault="00636B65" w:rsidP="009F7EF7">
            <w:pPr>
              <w:jc w:val="both"/>
              <w:rPr>
                <w:del w:id="1042" w:author="ERCOT" w:date="2023-09-22T12:41:00Z"/>
                <w:b/>
                <w:bCs/>
              </w:rPr>
            </w:pPr>
            <w:del w:id="1043"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4C43A3">
        <w:tc>
          <w:tcPr>
            <w:tcW w:w="1376" w:type="dxa"/>
            <w:gridSpan w:val="2"/>
          </w:tcPr>
          <w:p w14:paraId="26CCDEA9" w14:textId="77777777" w:rsidR="00636B65" w:rsidRPr="00605861" w:rsidRDefault="00636B65" w:rsidP="009F7EF7">
            <w:pPr>
              <w:jc w:val="both"/>
              <w:rPr>
                <w:b/>
                <w:bCs/>
              </w:rPr>
            </w:pPr>
            <w:r w:rsidRPr="00605861">
              <w:rPr>
                <w:b/>
                <w:bCs/>
              </w:rPr>
              <w:t>Telephone:</w:t>
            </w:r>
          </w:p>
        </w:tc>
        <w:tc>
          <w:tcPr>
            <w:tcW w:w="2907" w:type="dxa"/>
            <w:gridSpan w:val="4"/>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78FE3203" w14:textId="61D583F0" w:rsidR="00636B65" w:rsidRPr="00605861" w:rsidRDefault="00636B65" w:rsidP="009F7EF7">
            <w:pPr>
              <w:jc w:val="both"/>
              <w:rPr>
                <w:b/>
                <w:bCs/>
              </w:rPr>
            </w:pPr>
            <w:del w:id="1044" w:author="ERCOT" w:date="2023-09-14T09:10:00Z">
              <w:r w:rsidRPr="00605861" w:rsidDel="00CA74CF">
                <w:rPr>
                  <w:b/>
                  <w:bCs/>
                </w:rPr>
                <w:delText>Fax:</w:delText>
              </w:r>
            </w:del>
          </w:p>
        </w:tc>
        <w:tc>
          <w:tcPr>
            <w:tcW w:w="4359" w:type="dxa"/>
            <w:gridSpan w:val="4"/>
          </w:tcPr>
          <w:p w14:paraId="4AD19846" w14:textId="651E98B7" w:rsidR="00636B65" w:rsidRPr="00605861" w:rsidRDefault="00636B65" w:rsidP="009F7EF7">
            <w:pPr>
              <w:jc w:val="both"/>
              <w:rPr>
                <w:b/>
                <w:bCs/>
              </w:rPr>
            </w:pPr>
            <w:del w:id="1045"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4C43A3">
        <w:tc>
          <w:tcPr>
            <w:tcW w:w="1796" w:type="dxa"/>
            <w:gridSpan w:val="4"/>
          </w:tcPr>
          <w:p w14:paraId="4B10B516" w14:textId="77777777" w:rsidR="00636B65" w:rsidRPr="00605861" w:rsidRDefault="00636B65" w:rsidP="009F7EF7">
            <w:pPr>
              <w:jc w:val="both"/>
              <w:rPr>
                <w:b/>
                <w:bCs/>
              </w:rPr>
            </w:pPr>
            <w:r w:rsidRPr="00605861">
              <w:rPr>
                <w:b/>
                <w:bCs/>
              </w:rPr>
              <w:t>Email Address:</w:t>
            </w:r>
          </w:p>
        </w:tc>
        <w:tc>
          <w:tcPr>
            <w:tcW w:w="7554" w:type="dxa"/>
            <w:gridSpan w:val="7"/>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4402B430" w14:textId="77777777" w:rsidTr="004C43A3">
        <w:tc>
          <w:tcPr>
            <w:tcW w:w="1523" w:type="dxa"/>
            <w:gridSpan w:val="3"/>
          </w:tcPr>
          <w:p w14:paraId="0FA10A39" w14:textId="77777777" w:rsidR="00636B65" w:rsidRPr="00605861" w:rsidRDefault="00636B65" w:rsidP="009F7EF7">
            <w:pPr>
              <w:jc w:val="both"/>
              <w:rPr>
                <w:b/>
                <w:bCs/>
              </w:rPr>
            </w:pPr>
            <w:bookmarkStart w:id="1046" w:name="Text2"/>
            <w:r w:rsidRPr="00605861">
              <w:rPr>
                <w:b/>
                <w:bCs/>
              </w:rPr>
              <w:t>Name:</w:t>
            </w:r>
          </w:p>
        </w:tc>
        <w:tc>
          <w:tcPr>
            <w:tcW w:w="3468" w:type="dxa"/>
            <w:gridSpan w:val="4"/>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C58D423" w14:textId="32936EFC" w:rsidR="00636B65" w:rsidRPr="00605861" w:rsidRDefault="00636B65" w:rsidP="009F7EF7">
            <w:pPr>
              <w:jc w:val="both"/>
              <w:rPr>
                <w:b/>
                <w:bCs/>
              </w:rPr>
            </w:pPr>
            <w:del w:id="1047" w:author="ERCOT" w:date="2023-09-14T09:10:00Z">
              <w:r w:rsidRPr="00605861" w:rsidDel="00CA74CF">
                <w:rPr>
                  <w:b/>
                  <w:bCs/>
                </w:rPr>
                <w:delText>Title:</w:delText>
              </w:r>
            </w:del>
          </w:p>
        </w:tc>
        <w:tc>
          <w:tcPr>
            <w:tcW w:w="3497" w:type="dxa"/>
            <w:gridSpan w:val="3"/>
          </w:tcPr>
          <w:p w14:paraId="36CF2672" w14:textId="10629FA6" w:rsidR="00636B65" w:rsidRPr="00605861" w:rsidRDefault="00636B65" w:rsidP="009F7EF7">
            <w:pPr>
              <w:jc w:val="both"/>
              <w:rPr>
                <w:b/>
                <w:bCs/>
              </w:rPr>
            </w:pPr>
            <w:del w:id="104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4C43A3">
        <w:trPr>
          <w:del w:id="1049" w:author="ERCOT" w:date="2023-09-22T12:41:00Z"/>
        </w:trPr>
        <w:tc>
          <w:tcPr>
            <w:tcW w:w="1376" w:type="dxa"/>
            <w:gridSpan w:val="2"/>
          </w:tcPr>
          <w:p w14:paraId="36C767EF" w14:textId="4C537150" w:rsidR="00636B65" w:rsidRPr="00605861" w:rsidDel="008D058F" w:rsidRDefault="00636B65" w:rsidP="009F7EF7">
            <w:pPr>
              <w:jc w:val="both"/>
              <w:rPr>
                <w:del w:id="1050" w:author="ERCOT" w:date="2023-09-22T12:41:00Z"/>
                <w:b/>
                <w:bCs/>
              </w:rPr>
            </w:pPr>
            <w:del w:id="1051" w:author="ERCOT" w:date="2023-09-22T12:41:00Z">
              <w:r w:rsidRPr="00605861" w:rsidDel="008D058F">
                <w:rPr>
                  <w:b/>
                  <w:bCs/>
                </w:rPr>
                <w:delText>Address:</w:delText>
              </w:r>
            </w:del>
          </w:p>
        </w:tc>
        <w:tc>
          <w:tcPr>
            <w:tcW w:w="7974" w:type="dxa"/>
            <w:gridSpan w:val="9"/>
          </w:tcPr>
          <w:p w14:paraId="1AEB1524" w14:textId="49CE39C9" w:rsidR="00636B65" w:rsidRPr="00605861" w:rsidDel="008D058F" w:rsidRDefault="00636B65" w:rsidP="009F7EF7">
            <w:pPr>
              <w:jc w:val="both"/>
              <w:rPr>
                <w:del w:id="1052" w:author="ERCOT" w:date="2023-09-22T12:41:00Z"/>
                <w:b/>
                <w:bCs/>
              </w:rPr>
            </w:pPr>
            <w:del w:id="1053"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4C43A3">
        <w:trPr>
          <w:del w:id="1054" w:author="ERCOT" w:date="2023-09-22T12:41:00Z"/>
        </w:trPr>
        <w:tc>
          <w:tcPr>
            <w:tcW w:w="1025" w:type="dxa"/>
          </w:tcPr>
          <w:p w14:paraId="7F502C1D" w14:textId="08346C9E" w:rsidR="00636B65" w:rsidRPr="00605861" w:rsidDel="008D058F" w:rsidRDefault="00636B65" w:rsidP="009F7EF7">
            <w:pPr>
              <w:jc w:val="both"/>
              <w:rPr>
                <w:del w:id="1055" w:author="ERCOT" w:date="2023-09-22T12:41:00Z"/>
                <w:b/>
                <w:bCs/>
              </w:rPr>
            </w:pPr>
            <w:del w:id="1056" w:author="ERCOT" w:date="2023-09-22T12:41:00Z">
              <w:r w:rsidRPr="00605861" w:rsidDel="008D058F">
                <w:rPr>
                  <w:b/>
                  <w:bCs/>
                </w:rPr>
                <w:delText>City:</w:delText>
              </w:r>
            </w:del>
          </w:p>
        </w:tc>
        <w:tc>
          <w:tcPr>
            <w:tcW w:w="2384" w:type="dxa"/>
            <w:gridSpan w:val="4"/>
          </w:tcPr>
          <w:p w14:paraId="41B94680" w14:textId="6DF0DF8B" w:rsidR="00636B65" w:rsidRPr="00605861" w:rsidDel="008D058F" w:rsidRDefault="00636B65" w:rsidP="009F7EF7">
            <w:pPr>
              <w:jc w:val="both"/>
              <w:rPr>
                <w:del w:id="1057" w:author="ERCOT" w:date="2023-09-22T12:41:00Z"/>
                <w:b/>
                <w:bCs/>
              </w:rPr>
            </w:pPr>
            <w:del w:id="1058"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7BD280FA" w14:textId="01F113B2" w:rsidR="00636B65" w:rsidRPr="00605861" w:rsidDel="008D058F" w:rsidRDefault="00636B65" w:rsidP="009F7EF7">
            <w:pPr>
              <w:jc w:val="both"/>
              <w:rPr>
                <w:del w:id="1059" w:author="ERCOT" w:date="2023-09-22T12:41:00Z"/>
                <w:b/>
                <w:bCs/>
              </w:rPr>
            </w:pPr>
            <w:del w:id="1060" w:author="ERCOT" w:date="2023-09-22T12:41:00Z">
              <w:r w:rsidRPr="00605861" w:rsidDel="008D058F">
                <w:rPr>
                  <w:b/>
                  <w:bCs/>
                </w:rPr>
                <w:delText>State:</w:delText>
              </w:r>
            </w:del>
          </w:p>
        </w:tc>
        <w:tc>
          <w:tcPr>
            <w:tcW w:w="2069" w:type="dxa"/>
            <w:gridSpan w:val="3"/>
          </w:tcPr>
          <w:p w14:paraId="55AAE6E9" w14:textId="0277C98F" w:rsidR="00636B65" w:rsidRPr="00605861" w:rsidDel="008D058F" w:rsidRDefault="00636B65" w:rsidP="009F7EF7">
            <w:pPr>
              <w:jc w:val="both"/>
              <w:rPr>
                <w:del w:id="1061" w:author="ERCOT" w:date="2023-09-22T12:41:00Z"/>
                <w:b/>
                <w:bCs/>
              </w:rPr>
            </w:pPr>
            <w:del w:id="1062"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18696EA9" w14:textId="5F8A21DF" w:rsidR="00636B65" w:rsidRPr="00605861" w:rsidDel="008D058F" w:rsidRDefault="00636B65" w:rsidP="009F7EF7">
            <w:pPr>
              <w:jc w:val="both"/>
              <w:rPr>
                <w:del w:id="1063" w:author="ERCOT" w:date="2023-09-22T12:41:00Z"/>
                <w:b/>
                <w:bCs/>
              </w:rPr>
            </w:pPr>
            <w:del w:id="1064" w:author="ERCOT" w:date="2023-09-22T12:41:00Z">
              <w:r w:rsidRPr="00605861" w:rsidDel="008D058F">
                <w:rPr>
                  <w:b/>
                  <w:bCs/>
                </w:rPr>
                <w:delText>Zip:</w:delText>
              </w:r>
            </w:del>
          </w:p>
        </w:tc>
        <w:tc>
          <w:tcPr>
            <w:tcW w:w="2206" w:type="dxa"/>
          </w:tcPr>
          <w:p w14:paraId="1FC70018" w14:textId="2F03E5FE" w:rsidR="00636B65" w:rsidRPr="00605861" w:rsidDel="008D058F" w:rsidRDefault="00636B65" w:rsidP="009F7EF7">
            <w:pPr>
              <w:jc w:val="both"/>
              <w:rPr>
                <w:del w:id="1065" w:author="ERCOT" w:date="2023-09-22T12:41:00Z"/>
                <w:b/>
                <w:bCs/>
              </w:rPr>
            </w:pPr>
            <w:del w:id="1066"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4C43A3">
        <w:tc>
          <w:tcPr>
            <w:tcW w:w="1376" w:type="dxa"/>
            <w:gridSpan w:val="2"/>
          </w:tcPr>
          <w:p w14:paraId="3CF68443" w14:textId="77777777" w:rsidR="00636B65" w:rsidRPr="00605861" w:rsidRDefault="00636B65" w:rsidP="009F7EF7">
            <w:pPr>
              <w:jc w:val="both"/>
              <w:rPr>
                <w:b/>
                <w:bCs/>
              </w:rPr>
            </w:pPr>
            <w:r w:rsidRPr="00605861">
              <w:rPr>
                <w:b/>
                <w:bCs/>
              </w:rPr>
              <w:t>Telephone:</w:t>
            </w:r>
          </w:p>
        </w:tc>
        <w:tc>
          <w:tcPr>
            <w:tcW w:w="2907" w:type="dxa"/>
            <w:gridSpan w:val="4"/>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31EAA6A0" w14:textId="1B967E0F" w:rsidR="00636B65" w:rsidRPr="00605861" w:rsidRDefault="00636B65" w:rsidP="009F7EF7">
            <w:pPr>
              <w:jc w:val="both"/>
              <w:rPr>
                <w:b/>
                <w:bCs/>
              </w:rPr>
            </w:pPr>
            <w:del w:id="1067" w:author="ERCOT" w:date="2023-09-14T09:10:00Z">
              <w:r w:rsidRPr="00605861" w:rsidDel="00CA74CF">
                <w:rPr>
                  <w:b/>
                  <w:bCs/>
                </w:rPr>
                <w:delText>Fax:</w:delText>
              </w:r>
            </w:del>
          </w:p>
        </w:tc>
        <w:tc>
          <w:tcPr>
            <w:tcW w:w="4359" w:type="dxa"/>
            <w:gridSpan w:val="4"/>
          </w:tcPr>
          <w:p w14:paraId="1207106F" w14:textId="60BBB187" w:rsidR="00636B65" w:rsidRPr="00605861" w:rsidRDefault="00636B65" w:rsidP="009F7EF7">
            <w:pPr>
              <w:jc w:val="both"/>
              <w:rPr>
                <w:b/>
                <w:bCs/>
              </w:rPr>
            </w:pPr>
            <w:del w:id="106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4C43A3">
        <w:tc>
          <w:tcPr>
            <w:tcW w:w="1796" w:type="dxa"/>
            <w:gridSpan w:val="4"/>
          </w:tcPr>
          <w:p w14:paraId="1F6DC865" w14:textId="77777777" w:rsidR="00636B65" w:rsidRPr="00605861" w:rsidRDefault="00636B65" w:rsidP="009F7EF7">
            <w:pPr>
              <w:jc w:val="both"/>
              <w:rPr>
                <w:b/>
                <w:bCs/>
              </w:rPr>
            </w:pPr>
            <w:r w:rsidRPr="00605861">
              <w:rPr>
                <w:b/>
                <w:bCs/>
              </w:rPr>
              <w:t>Email Address:</w:t>
            </w:r>
          </w:p>
        </w:tc>
        <w:tc>
          <w:tcPr>
            <w:tcW w:w="7554" w:type="dxa"/>
            <w:gridSpan w:val="7"/>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046"/>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AB7C74">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0C8C1DCC" w14:textId="77777777" w:rsidTr="004C43A3">
        <w:tc>
          <w:tcPr>
            <w:tcW w:w="1523" w:type="dxa"/>
            <w:gridSpan w:val="3"/>
          </w:tcPr>
          <w:p w14:paraId="080CEF03" w14:textId="77777777" w:rsidR="00636B65" w:rsidRPr="00605861" w:rsidRDefault="00636B65" w:rsidP="009F7EF7">
            <w:pPr>
              <w:jc w:val="both"/>
              <w:rPr>
                <w:b/>
                <w:bCs/>
              </w:rPr>
            </w:pPr>
            <w:r w:rsidRPr="00605861">
              <w:rPr>
                <w:b/>
                <w:bCs/>
              </w:rPr>
              <w:t>Name:</w:t>
            </w:r>
          </w:p>
        </w:tc>
        <w:tc>
          <w:tcPr>
            <w:tcW w:w="3468" w:type="dxa"/>
            <w:gridSpan w:val="4"/>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139DB08A" w14:textId="431AC271" w:rsidR="00636B65" w:rsidRPr="00605861" w:rsidRDefault="00636B65" w:rsidP="009F7EF7">
            <w:pPr>
              <w:jc w:val="both"/>
              <w:rPr>
                <w:b/>
                <w:bCs/>
              </w:rPr>
            </w:pPr>
            <w:del w:id="1069" w:author="ERCOT" w:date="2023-09-14T09:11:00Z">
              <w:r w:rsidRPr="00605861" w:rsidDel="00CA74CF">
                <w:rPr>
                  <w:b/>
                  <w:bCs/>
                </w:rPr>
                <w:delText>Title:</w:delText>
              </w:r>
            </w:del>
          </w:p>
        </w:tc>
        <w:tc>
          <w:tcPr>
            <w:tcW w:w="3497" w:type="dxa"/>
            <w:gridSpan w:val="3"/>
          </w:tcPr>
          <w:p w14:paraId="238A5282" w14:textId="65748B8E" w:rsidR="00636B65" w:rsidRPr="00605861" w:rsidRDefault="00636B65" w:rsidP="009F7EF7">
            <w:pPr>
              <w:jc w:val="both"/>
              <w:rPr>
                <w:b/>
                <w:bCs/>
              </w:rPr>
            </w:pPr>
            <w:del w:id="107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4C43A3">
        <w:trPr>
          <w:del w:id="1071" w:author="ERCOT" w:date="2023-09-22T12:41:00Z"/>
        </w:trPr>
        <w:tc>
          <w:tcPr>
            <w:tcW w:w="1376" w:type="dxa"/>
            <w:gridSpan w:val="2"/>
          </w:tcPr>
          <w:p w14:paraId="765FC30B" w14:textId="192D78DB" w:rsidR="00636B65" w:rsidRPr="00605861" w:rsidDel="008D058F" w:rsidRDefault="00636B65" w:rsidP="009F7EF7">
            <w:pPr>
              <w:jc w:val="both"/>
              <w:rPr>
                <w:del w:id="1072" w:author="ERCOT" w:date="2023-09-22T12:41:00Z"/>
                <w:b/>
                <w:bCs/>
              </w:rPr>
            </w:pPr>
            <w:del w:id="1073" w:author="ERCOT" w:date="2023-09-22T12:41:00Z">
              <w:r w:rsidRPr="00605861" w:rsidDel="008D058F">
                <w:rPr>
                  <w:b/>
                  <w:bCs/>
                </w:rPr>
                <w:delText>Address:</w:delText>
              </w:r>
            </w:del>
          </w:p>
        </w:tc>
        <w:tc>
          <w:tcPr>
            <w:tcW w:w="7974" w:type="dxa"/>
            <w:gridSpan w:val="9"/>
          </w:tcPr>
          <w:p w14:paraId="52CA7614" w14:textId="14CB2712" w:rsidR="00636B65" w:rsidRPr="00605861" w:rsidDel="008D058F" w:rsidRDefault="00636B65" w:rsidP="009F7EF7">
            <w:pPr>
              <w:jc w:val="both"/>
              <w:rPr>
                <w:del w:id="1074" w:author="ERCOT" w:date="2023-09-22T12:41:00Z"/>
                <w:b/>
                <w:bCs/>
              </w:rPr>
            </w:pPr>
            <w:del w:id="1075"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4C43A3">
        <w:trPr>
          <w:del w:id="1076" w:author="ERCOT" w:date="2023-09-22T12:41:00Z"/>
        </w:trPr>
        <w:tc>
          <w:tcPr>
            <w:tcW w:w="1025" w:type="dxa"/>
          </w:tcPr>
          <w:p w14:paraId="512B354E" w14:textId="6119E513" w:rsidR="00636B65" w:rsidRPr="00605861" w:rsidDel="008D058F" w:rsidRDefault="00636B65" w:rsidP="009F7EF7">
            <w:pPr>
              <w:jc w:val="both"/>
              <w:rPr>
                <w:del w:id="1077" w:author="ERCOT" w:date="2023-09-22T12:41:00Z"/>
                <w:b/>
                <w:bCs/>
              </w:rPr>
            </w:pPr>
            <w:del w:id="1078" w:author="ERCOT" w:date="2023-09-22T12:41:00Z">
              <w:r w:rsidRPr="00605861" w:rsidDel="008D058F">
                <w:rPr>
                  <w:b/>
                  <w:bCs/>
                </w:rPr>
                <w:delText>City:</w:delText>
              </w:r>
            </w:del>
          </w:p>
        </w:tc>
        <w:tc>
          <w:tcPr>
            <w:tcW w:w="2384" w:type="dxa"/>
            <w:gridSpan w:val="4"/>
          </w:tcPr>
          <w:p w14:paraId="01A8C256" w14:textId="562470D9" w:rsidR="00636B65" w:rsidRPr="00605861" w:rsidDel="008D058F" w:rsidRDefault="00636B65" w:rsidP="009F7EF7">
            <w:pPr>
              <w:jc w:val="both"/>
              <w:rPr>
                <w:del w:id="1079" w:author="ERCOT" w:date="2023-09-22T12:41:00Z"/>
                <w:b/>
                <w:bCs/>
              </w:rPr>
            </w:pPr>
            <w:del w:id="1080"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42341E48" w14:textId="53A4A2D5" w:rsidR="00636B65" w:rsidRPr="00605861" w:rsidDel="008D058F" w:rsidRDefault="00636B65" w:rsidP="009F7EF7">
            <w:pPr>
              <w:jc w:val="both"/>
              <w:rPr>
                <w:del w:id="1081" w:author="ERCOT" w:date="2023-09-22T12:41:00Z"/>
                <w:b/>
                <w:bCs/>
              </w:rPr>
            </w:pPr>
            <w:del w:id="1082" w:author="ERCOT" w:date="2023-09-22T12:41:00Z">
              <w:r w:rsidRPr="00605861" w:rsidDel="008D058F">
                <w:rPr>
                  <w:b/>
                  <w:bCs/>
                </w:rPr>
                <w:delText>State:</w:delText>
              </w:r>
            </w:del>
          </w:p>
        </w:tc>
        <w:tc>
          <w:tcPr>
            <w:tcW w:w="2069" w:type="dxa"/>
            <w:gridSpan w:val="3"/>
          </w:tcPr>
          <w:p w14:paraId="647A7D1B" w14:textId="6742D363" w:rsidR="00636B65" w:rsidRPr="00605861" w:rsidDel="008D058F" w:rsidRDefault="00636B65" w:rsidP="009F7EF7">
            <w:pPr>
              <w:jc w:val="both"/>
              <w:rPr>
                <w:del w:id="1083" w:author="ERCOT" w:date="2023-09-22T12:41:00Z"/>
                <w:b/>
                <w:bCs/>
              </w:rPr>
            </w:pPr>
            <w:del w:id="1084"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4A1E6F04" w14:textId="6C1E8D32" w:rsidR="00636B65" w:rsidRPr="00605861" w:rsidDel="008D058F" w:rsidRDefault="00636B65" w:rsidP="009F7EF7">
            <w:pPr>
              <w:jc w:val="both"/>
              <w:rPr>
                <w:del w:id="1085" w:author="ERCOT" w:date="2023-09-22T12:41:00Z"/>
                <w:b/>
                <w:bCs/>
              </w:rPr>
            </w:pPr>
            <w:del w:id="1086" w:author="ERCOT" w:date="2023-09-22T12:41:00Z">
              <w:r w:rsidRPr="00605861" w:rsidDel="008D058F">
                <w:rPr>
                  <w:b/>
                  <w:bCs/>
                </w:rPr>
                <w:delText>Zip:</w:delText>
              </w:r>
            </w:del>
          </w:p>
        </w:tc>
        <w:tc>
          <w:tcPr>
            <w:tcW w:w="2206" w:type="dxa"/>
          </w:tcPr>
          <w:p w14:paraId="0C95D01C" w14:textId="0AD3CF1C" w:rsidR="00636B65" w:rsidRPr="00605861" w:rsidDel="008D058F" w:rsidRDefault="00636B65" w:rsidP="009F7EF7">
            <w:pPr>
              <w:jc w:val="both"/>
              <w:rPr>
                <w:del w:id="1087" w:author="ERCOT" w:date="2023-09-22T12:41:00Z"/>
                <w:b/>
                <w:bCs/>
              </w:rPr>
            </w:pPr>
            <w:del w:id="1088"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4C43A3">
        <w:tc>
          <w:tcPr>
            <w:tcW w:w="1376" w:type="dxa"/>
            <w:gridSpan w:val="2"/>
          </w:tcPr>
          <w:p w14:paraId="21CFCC71" w14:textId="77777777" w:rsidR="00636B65" w:rsidRPr="00605861" w:rsidRDefault="00636B65" w:rsidP="009F7EF7">
            <w:pPr>
              <w:jc w:val="both"/>
              <w:rPr>
                <w:b/>
                <w:bCs/>
              </w:rPr>
            </w:pPr>
            <w:r w:rsidRPr="00605861">
              <w:rPr>
                <w:b/>
                <w:bCs/>
              </w:rPr>
              <w:t>Telephone:</w:t>
            </w:r>
          </w:p>
        </w:tc>
        <w:tc>
          <w:tcPr>
            <w:tcW w:w="2907" w:type="dxa"/>
            <w:gridSpan w:val="4"/>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04919445" w14:textId="2A35960B" w:rsidR="00636B65" w:rsidRPr="00605861" w:rsidRDefault="00636B65" w:rsidP="009F7EF7">
            <w:pPr>
              <w:jc w:val="both"/>
              <w:rPr>
                <w:b/>
                <w:bCs/>
              </w:rPr>
            </w:pPr>
            <w:del w:id="1089" w:author="ERCOT" w:date="2023-09-14T09:11:00Z">
              <w:r w:rsidRPr="00605861" w:rsidDel="00CA74CF">
                <w:rPr>
                  <w:b/>
                  <w:bCs/>
                </w:rPr>
                <w:delText>Fax:</w:delText>
              </w:r>
            </w:del>
          </w:p>
        </w:tc>
        <w:tc>
          <w:tcPr>
            <w:tcW w:w="4359" w:type="dxa"/>
            <w:gridSpan w:val="4"/>
          </w:tcPr>
          <w:p w14:paraId="5FF1D92E" w14:textId="60153F98" w:rsidR="00636B65" w:rsidRPr="00605861" w:rsidRDefault="00636B65" w:rsidP="009F7EF7">
            <w:pPr>
              <w:jc w:val="both"/>
              <w:rPr>
                <w:b/>
                <w:bCs/>
              </w:rPr>
            </w:pPr>
            <w:del w:id="109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4C43A3">
        <w:tc>
          <w:tcPr>
            <w:tcW w:w="1796" w:type="dxa"/>
            <w:gridSpan w:val="4"/>
          </w:tcPr>
          <w:p w14:paraId="2BF0137C" w14:textId="77777777" w:rsidR="00636B65" w:rsidRPr="00605861" w:rsidRDefault="00636B65" w:rsidP="009F7EF7">
            <w:pPr>
              <w:jc w:val="both"/>
              <w:rPr>
                <w:b/>
                <w:bCs/>
              </w:rPr>
            </w:pPr>
            <w:r w:rsidRPr="00605861">
              <w:rPr>
                <w:b/>
                <w:bCs/>
              </w:rPr>
              <w:t>Email Address:</w:t>
            </w:r>
          </w:p>
        </w:tc>
        <w:tc>
          <w:tcPr>
            <w:tcW w:w="7554" w:type="dxa"/>
            <w:gridSpan w:val="7"/>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091"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09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093" w:author="ERCOT" w:date="2023-09-22T12:41:00Z"/>
        </w:trPr>
        <w:tc>
          <w:tcPr>
            <w:tcW w:w="1380" w:type="dxa"/>
            <w:gridSpan w:val="2"/>
          </w:tcPr>
          <w:p w14:paraId="37DB41A9" w14:textId="0CD4B779" w:rsidR="00636B65" w:rsidRPr="00605861" w:rsidDel="008D058F" w:rsidRDefault="00636B65" w:rsidP="009F7EF7">
            <w:pPr>
              <w:jc w:val="both"/>
              <w:rPr>
                <w:del w:id="1094" w:author="ERCOT" w:date="2023-09-22T12:41:00Z"/>
                <w:b/>
                <w:bCs/>
              </w:rPr>
            </w:pPr>
            <w:del w:id="1095"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096" w:author="ERCOT" w:date="2023-09-22T12:41:00Z"/>
                <w:b/>
                <w:bCs/>
              </w:rPr>
            </w:pPr>
            <w:del w:id="1097"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098" w:author="ERCOT" w:date="2023-09-22T12:41:00Z"/>
        </w:trPr>
        <w:tc>
          <w:tcPr>
            <w:tcW w:w="1027" w:type="dxa"/>
          </w:tcPr>
          <w:p w14:paraId="1B6E4063" w14:textId="0DB2421C" w:rsidR="00636B65" w:rsidRPr="00605861" w:rsidDel="008D058F" w:rsidRDefault="00636B65" w:rsidP="009F7EF7">
            <w:pPr>
              <w:jc w:val="both"/>
              <w:rPr>
                <w:del w:id="1099" w:author="ERCOT" w:date="2023-09-22T12:41:00Z"/>
                <w:b/>
                <w:bCs/>
              </w:rPr>
            </w:pPr>
            <w:del w:id="1100"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101" w:author="ERCOT" w:date="2023-09-22T12:41:00Z"/>
                <w:b/>
                <w:bCs/>
              </w:rPr>
            </w:pPr>
            <w:del w:id="1102"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103" w:author="ERCOT" w:date="2023-09-22T12:41:00Z"/>
                <w:b/>
                <w:bCs/>
              </w:rPr>
            </w:pPr>
            <w:del w:id="1104"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105" w:author="ERCOT" w:date="2023-09-22T12:41:00Z"/>
                <w:b/>
                <w:bCs/>
              </w:rPr>
            </w:pPr>
            <w:del w:id="1106"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107" w:author="ERCOT" w:date="2023-09-22T12:41:00Z"/>
                <w:b/>
                <w:bCs/>
              </w:rPr>
            </w:pPr>
            <w:del w:id="1108"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109" w:author="ERCOT" w:date="2023-09-22T12:41:00Z"/>
                <w:b/>
                <w:bCs/>
              </w:rPr>
            </w:pPr>
            <w:del w:id="1110"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111"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11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36B65" w:rsidRPr="00CC50C8" w14:paraId="77EA509A" w14:textId="77777777" w:rsidTr="004C43A3">
        <w:tc>
          <w:tcPr>
            <w:tcW w:w="1528" w:type="dxa"/>
            <w:gridSpan w:val="3"/>
          </w:tcPr>
          <w:p w14:paraId="73E5EBB0" w14:textId="77777777" w:rsidR="00636B65" w:rsidRPr="00CC50C8" w:rsidRDefault="00636B65" w:rsidP="009F7EF7">
            <w:pPr>
              <w:jc w:val="both"/>
              <w:rPr>
                <w:b/>
                <w:bCs/>
              </w:rPr>
            </w:pPr>
            <w:r w:rsidRPr="00CC50C8">
              <w:rPr>
                <w:b/>
                <w:bCs/>
              </w:rPr>
              <w:t>Name:</w:t>
            </w:r>
          </w:p>
        </w:tc>
        <w:tc>
          <w:tcPr>
            <w:tcW w:w="3561" w:type="dxa"/>
            <w:gridSpan w:val="4"/>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647F0FFF" w14:textId="58AFE633" w:rsidR="00636B65" w:rsidRPr="00CC50C8" w:rsidRDefault="00636B65" w:rsidP="009F7EF7">
            <w:pPr>
              <w:jc w:val="both"/>
              <w:rPr>
                <w:b/>
                <w:bCs/>
              </w:rPr>
            </w:pPr>
            <w:del w:id="1113" w:author="ERCOT" w:date="2023-09-14T09:11:00Z">
              <w:r w:rsidRPr="00CC50C8" w:rsidDel="00CA74CF">
                <w:rPr>
                  <w:b/>
                  <w:bCs/>
                </w:rPr>
                <w:delText>Title:</w:delText>
              </w:r>
            </w:del>
          </w:p>
        </w:tc>
        <w:tc>
          <w:tcPr>
            <w:tcW w:w="3620" w:type="dxa"/>
            <w:gridSpan w:val="3"/>
          </w:tcPr>
          <w:p w14:paraId="799583B3" w14:textId="13B9C464" w:rsidR="00636B65" w:rsidRPr="00CC50C8" w:rsidRDefault="00636B65" w:rsidP="009F7EF7">
            <w:pPr>
              <w:jc w:val="both"/>
              <w:rPr>
                <w:b/>
                <w:bCs/>
              </w:rPr>
            </w:pPr>
            <w:del w:id="111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4C43A3">
        <w:trPr>
          <w:del w:id="1115" w:author="ERCOT" w:date="2023-09-22T12:41:00Z"/>
        </w:trPr>
        <w:tc>
          <w:tcPr>
            <w:tcW w:w="1378" w:type="dxa"/>
            <w:gridSpan w:val="2"/>
          </w:tcPr>
          <w:p w14:paraId="73231768" w14:textId="6951FDF8" w:rsidR="00636B65" w:rsidRPr="00CC50C8" w:rsidDel="008D058F" w:rsidRDefault="00636B65" w:rsidP="009F7EF7">
            <w:pPr>
              <w:jc w:val="both"/>
              <w:rPr>
                <w:del w:id="1116" w:author="ERCOT" w:date="2023-09-22T12:41:00Z"/>
                <w:b/>
                <w:bCs/>
              </w:rPr>
            </w:pPr>
            <w:del w:id="1117" w:author="ERCOT" w:date="2023-09-22T12:41:00Z">
              <w:r w:rsidRPr="00CC50C8" w:rsidDel="008D058F">
                <w:rPr>
                  <w:b/>
                  <w:bCs/>
                </w:rPr>
                <w:delText>Address:</w:delText>
              </w:r>
            </w:del>
          </w:p>
        </w:tc>
        <w:tc>
          <w:tcPr>
            <w:tcW w:w="8198" w:type="dxa"/>
            <w:gridSpan w:val="9"/>
          </w:tcPr>
          <w:p w14:paraId="2445ED8A" w14:textId="074DB2E6" w:rsidR="00636B65" w:rsidRPr="00CC50C8" w:rsidDel="008D058F" w:rsidRDefault="00636B65" w:rsidP="009F7EF7">
            <w:pPr>
              <w:jc w:val="both"/>
              <w:rPr>
                <w:del w:id="1118" w:author="ERCOT" w:date="2023-09-22T12:41:00Z"/>
                <w:b/>
                <w:bCs/>
              </w:rPr>
            </w:pPr>
            <w:del w:id="1119"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4C43A3">
        <w:trPr>
          <w:del w:id="1120" w:author="ERCOT" w:date="2023-09-22T12:41:00Z"/>
        </w:trPr>
        <w:tc>
          <w:tcPr>
            <w:tcW w:w="1025" w:type="dxa"/>
          </w:tcPr>
          <w:p w14:paraId="5B08A7A2" w14:textId="7CB9E90E" w:rsidR="00636B65" w:rsidRPr="00CC50C8" w:rsidDel="008D058F" w:rsidRDefault="00636B65" w:rsidP="009F7EF7">
            <w:pPr>
              <w:jc w:val="both"/>
              <w:rPr>
                <w:del w:id="1121" w:author="ERCOT" w:date="2023-09-22T12:41:00Z"/>
                <w:b/>
                <w:bCs/>
              </w:rPr>
            </w:pPr>
            <w:del w:id="1122" w:author="ERCOT" w:date="2023-09-22T12:41:00Z">
              <w:r w:rsidRPr="00CC50C8" w:rsidDel="008D058F">
                <w:rPr>
                  <w:b/>
                  <w:bCs/>
                </w:rPr>
                <w:delText>City:</w:delText>
              </w:r>
            </w:del>
          </w:p>
        </w:tc>
        <w:tc>
          <w:tcPr>
            <w:tcW w:w="2476" w:type="dxa"/>
            <w:gridSpan w:val="4"/>
          </w:tcPr>
          <w:p w14:paraId="7613D115" w14:textId="09278B1B" w:rsidR="00636B65" w:rsidRPr="00CC50C8" w:rsidDel="008D058F" w:rsidRDefault="00636B65" w:rsidP="009F7EF7">
            <w:pPr>
              <w:jc w:val="both"/>
              <w:rPr>
                <w:del w:id="1123" w:author="ERCOT" w:date="2023-09-22T12:41:00Z"/>
                <w:b/>
                <w:bCs/>
              </w:rPr>
            </w:pPr>
            <w:del w:id="1124"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
          <w:p w14:paraId="71490DA9" w14:textId="01D0CF19" w:rsidR="00636B65" w:rsidRPr="00CC50C8" w:rsidDel="008D058F" w:rsidRDefault="00636B65" w:rsidP="009F7EF7">
            <w:pPr>
              <w:jc w:val="both"/>
              <w:rPr>
                <w:del w:id="1125" w:author="ERCOT" w:date="2023-09-22T12:41:00Z"/>
                <w:b/>
                <w:bCs/>
              </w:rPr>
            </w:pPr>
            <w:del w:id="1126" w:author="ERCOT" w:date="2023-09-22T12:41:00Z">
              <w:r w:rsidRPr="00CC50C8" w:rsidDel="008D058F">
                <w:rPr>
                  <w:b/>
                  <w:bCs/>
                </w:rPr>
                <w:delText>State:</w:delText>
              </w:r>
            </w:del>
          </w:p>
        </w:tc>
        <w:tc>
          <w:tcPr>
            <w:tcW w:w="2106" w:type="dxa"/>
            <w:gridSpan w:val="3"/>
          </w:tcPr>
          <w:p w14:paraId="1A9DF020" w14:textId="1BC9BDF4" w:rsidR="00636B65" w:rsidRPr="00CC50C8" w:rsidDel="008D058F" w:rsidRDefault="00636B65" w:rsidP="009F7EF7">
            <w:pPr>
              <w:jc w:val="both"/>
              <w:rPr>
                <w:del w:id="1127" w:author="ERCOT" w:date="2023-09-22T12:41:00Z"/>
                <w:b/>
                <w:bCs/>
              </w:rPr>
            </w:pPr>
            <w:del w:id="1128"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
          <w:p w14:paraId="3811CC79" w14:textId="1162050C" w:rsidR="00636B65" w:rsidRPr="00CC50C8" w:rsidDel="008D058F" w:rsidRDefault="00636B65" w:rsidP="009F7EF7">
            <w:pPr>
              <w:jc w:val="both"/>
              <w:rPr>
                <w:del w:id="1129" w:author="ERCOT" w:date="2023-09-22T12:41:00Z"/>
                <w:b/>
                <w:bCs/>
              </w:rPr>
            </w:pPr>
            <w:del w:id="1130" w:author="ERCOT" w:date="2023-09-22T12:41:00Z">
              <w:r w:rsidRPr="00CC50C8" w:rsidDel="008D058F">
                <w:rPr>
                  <w:b/>
                  <w:bCs/>
                </w:rPr>
                <w:delText>Zip:</w:delText>
              </w:r>
            </w:del>
          </w:p>
        </w:tc>
        <w:tc>
          <w:tcPr>
            <w:tcW w:w="2291" w:type="dxa"/>
          </w:tcPr>
          <w:p w14:paraId="1DDE176C" w14:textId="1C98FBE9" w:rsidR="00636B65" w:rsidRPr="00CC50C8" w:rsidDel="008D058F" w:rsidRDefault="00636B65" w:rsidP="009F7EF7">
            <w:pPr>
              <w:jc w:val="both"/>
              <w:rPr>
                <w:del w:id="1131" w:author="ERCOT" w:date="2023-09-22T12:41:00Z"/>
                <w:b/>
                <w:bCs/>
              </w:rPr>
            </w:pPr>
            <w:del w:id="1132"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4C43A3">
        <w:tc>
          <w:tcPr>
            <w:tcW w:w="1378" w:type="dxa"/>
            <w:gridSpan w:val="2"/>
          </w:tcPr>
          <w:p w14:paraId="569AC697" w14:textId="77777777" w:rsidR="00636B65" w:rsidRPr="00CC50C8" w:rsidRDefault="00636B65" w:rsidP="009F7EF7">
            <w:pPr>
              <w:jc w:val="both"/>
              <w:rPr>
                <w:b/>
                <w:bCs/>
              </w:rPr>
            </w:pPr>
            <w:r w:rsidRPr="00CC50C8">
              <w:rPr>
                <w:b/>
                <w:bCs/>
              </w:rPr>
              <w:t>Telephone:</w:t>
            </w:r>
          </w:p>
        </w:tc>
        <w:tc>
          <w:tcPr>
            <w:tcW w:w="3001" w:type="dxa"/>
            <w:gridSpan w:val="4"/>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3C949B66" w14:textId="3B05140C" w:rsidR="00636B65" w:rsidRPr="00CC50C8" w:rsidRDefault="00636B65" w:rsidP="009F7EF7">
            <w:pPr>
              <w:jc w:val="both"/>
              <w:rPr>
                <w:b/>
                <w:bCs/>
              </w:rPr>
            </w:pPr>
            <w:del w:id="1133" w:author="ERCOT" w:date="2023-09-14T09:11:00Z">
              <w:r w:rsidRPr="00CC50C8" w:rsidDel="00CA74CF">
                <w:rPr>
                  <w:b/>
                  <w:bCs/>
                </w:rPr>
                <w:delText>Fax:</w:delText>
              </w:r>
            </w:del>
          </w:p>
        </w:tc>
        <w:tc>
          <w:tcPr>
            <w:tcW w:w="4487" w:type="dxa"/>
            <w:gridSpan w:val="4"/>
          </w:tcPr>
          <w:p w14:paraId="2C1A7E55" w14:textId="6FFF9507" w:rsidR="00636B65" w:rsidRPr="00CC50C8" w:rsidRDefault="00636B65" w:rsidP="009F7EF7">
            <w:pPr>
              <w:jc w:val="both"/>
              <w:rPr>
                <w:b/>
                <w:bCs/>
              </w:rPr>
            </w:pPr>
            <w:del w:id="113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4C43A3">
        <w:tc>
          <w:tcPr>
            <w:tcW w:w="1811" w:type="dxa"/>
            <w:gridSpan w:val="4"/>
          </w:tcPr>
          <w:p w14:paraId="7131B486" w14:textId="77777777" w:rsidR="00636B65" w:rsidRPr="00CC50C8" w:rsidRDefault="00636B65" w:rsidP="009F7EF7">
            <w:pPr>
              <w:jc w:val="both"/>
              <w:rPr>
                <w:b/>
                <w:bCs/>
              </w:rPr>
            </w:pPr>
            <w:r w:rsidRPr="00CC50C8">
              <w:rPr>
                <w:b/>
                <w:bCs/>
              </w:rPr>
              <w:t>Email Address:</w:t>
            </w:r>
          </w:p>
        </w:tc>
        <w:tc>
          <w:tcPr>
            <w:tcW w:w="7765" w:type="dxa"/>
            <w:gridSpan w:val="7"/>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420877F6" w14:textId="77777777" w:rsidTr="004C43A3">
        <w:tc>
          <w:tcPr>
            <w:tcW w:w="1528" w:type="dxa"/>
            <w:gridSpan w:val="3"/>
          </w:tcPr>
          <w:p w14:paraId="4AECA508" w14:textId="77777777" w:rsidR="00636B65" w:rsidRPr="00605861" w:rsidRDefault="00636B65" w:rsidP="009F7EF7">
            <w:pPr>
              <w:jc w:val="both"/>
              <w:rPr>
                <w:b/>
                <w:bCs/>
              </w:rPr>
            </w:pPr>
            <w:r w:rsidRPr="00605861">
              <w:rPr>
                <w:b/>
                <w:bCs/>
              </w:rPr>
              <w:t>Name:</w:t>
            </w:r>
          </w:p>
        </w:tc>
        <w:tc>
          <w:tcPr>
            <w:tcW w:w="3492" w:type="dxa"/>
            <w:gridSpan w:val="4"/>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27E14EA0" w14:textId="3ABEE536" w:rsidR="00636B65" w:rsidRPr="00605861" w:rsidRDefault="00636B65" w:rsidP="009F7EF7">
            <w:pPr>
              <w:jc w:val="both"/>
              <w:rPr>
                <w:b/>
                <w:bCs/>
              </w:rPr>
            </w:pPr>
            <w:del w:id="1135" w:author="ERCOT" w:date="2023-09-14T09:11:00Z">
              <w:r w:rsidRPr="00605861" w:rsidDel="00CA74CF">
                <w:rPr>
                  <w:b/>
                  <w:bCs/>
                </w:rPr>
                <w:delText>Title:</w:delText>
              </w:r>
            </w:del>
          </w:p>
        </w:tc>
        <w:tc>
          <w:tcPr>
            <w:tcW w:w="3467" w:type="dxa"/>
            <w:gridSpan w:val="3"/>
          </w:tcPr>
          <w:p w14:paraId="0992064D" w14:textId="7E3EECD7" w:rsidR="00636B65" w:rsidRPr="00605861" w:rsidRDefault="00636B65" w:rsidP="009F7EF7">
            <w:pPr>
              <w:jc w:val="both"/>
              <w:rPr>
                <w:b/>
                <w:bCs/>
              </w:rPr>
            </w:pPr>
            <w:del w:id="113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4C43A3">
        <w:trPr>
          <w:del w:id="1137" w:author="ERCOT" w:date="2023-09-22T12:42:00Z"/>
        </w:trPr>
        <w:tc>
          <w:tcPr>
            <w:tcW w:w="1380" w:type="dxa"/>
            <w:gridSpan w:val="2"/>
          </w:tcPr>
          <w:p w14:paraId="59EEF6DA" w14:textId="1AB9C827" w:rsidR="00636B65" w:rsidRPr="00605861" w:rsidDel="008D058F" w:rsidRDefault="00636B65" w:rsidP="009F7EF7">
            <w:pPr>
              <w:jc w:val="both"/>
              <w:rPr>
                <w:del w:id="1138" w:author="ERCOT" w:date="2023-09-22T12:42:00Z"/>
                <w:b/>
                <w:bCs/>
              </w:rPr>
            </w:pPr>
            <w:del w:id="1139" w:author="ERCOT" w:date="2023-09-22T12:42:00Z">
              <w:r w:rsidRPr="00605861" w:rsidDel="008D058F">
                <w:rPr>
                  <w:b/>
                  <w:bCs/>
                </w:rPr>
                <w:delText>Address:</w:delText>
              </w:r>
            </w:del>
          </w:p>
        </w:tc>
        <w:tc>
          <w:tcPr>
            <w:tcW w:w="7970" w:type="dxa"/>
            <w:gridSpan w:val="9"/>
          </w:tcPr>
          <w:p w14:paraId="3F80E4E8" w14:textId="5638932B" w:rsidR="00636B65" w:rsidRPr="00605861" w:rsidDel="008D058F" w:rsidRDefault="00636B65" w:rsidP="009F7EF7">
            <w:pPr>
              <w:jc w:val="both"/>
              <w:rPr>
                <w:del w:id="1140" w:author="ERCOT" w:date="2023-09-22T12:42:00Z"/>
                <w:b/>
                <w:bCs/>
              </w:rPr>
            </w:pPr>
            <w:del w:id="1141"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4C43A3">
        <w:trPr>
          <w:del w:id="1142" w:author="ERCOT" w:date="2023-09-22T12:42:00Z"/>
        </w:trPr>
        <w:tc>
          <w:tcPr>
            <w:tcW w:w="1027" w:type="dxa"/>
          </w:tcPr>
          <w:p w14:paraId="2F3BCB35" w14:textId="13FCEEB8" w:rsidR="00636B65" w:rsidRPr="00605861" w:rsidDel="008D058F" w:rsidRDefault="00636B65" w:rsidP="009F7EF7">
            <w:pPr>
              <w:jc w:val="both"/>
              <w:rPr>
                <w:del w:id="1143" w:author="ERCOT" w:date="2023-09-22T12:42:00Z"/>
                <w:b/>
                <w:bCs/>
              </w:rPr>
            </w:pPr>
            <w:del w:id="1144" w:author="ERCOT" w:date="2023-09-22T12:42:00Z">
              <w:r w:rsidRPr="00605861" w:rsidDel="008D058F">
                <w:rPr>
                  <w:b/>
                  <w:bCs/>
                </w:rPr>
                <w:delText>City:</w:delText>
              </w:r>
            </w:del>
          </w:p>
        </w:tc>
        <w:tc>
          <w:tcPr>
            <w:tcW w:w="2409" w:type="dxa"/>
            <w:gridSpan w:val="4"/>
          </w:tcPr>
          <w:p w14:paraId="23EF87D9" w14:textId="00B60467" w:rsidR="00636B65" w:rsidRPr="00605861" w:rsidDel="008D058F" w:rsidRDefault="00636B65" w:rsidP="009F7EF7">
            <w:pPr>
              <w:jc w:val="both"/>
              <w:rPr>
                <w:del w:id="1145" w:author="ERCOT" w:date="2023-09-22T12:42:00Z"/>
                <w:b/>
                <w:bCs/>
              </w:rPr>
            </w:pPr>
            <w:del w:id="1146"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73B5045" w14:textId="0AE97C8B" w:rsidR="00636B65" w:rsidRPr="00605861" w:rsidDel="008D058F" w:rsidRDefault="00636B65" w:rsidP="009F7EF7">
            <w:pPr>
              <w:jc w:val="both"/>
              <w:rPr>
                <w:del w:id="1147" w:author="ERCOT" w:date="2023-09-22T12:42:00Z"/>
                <w:b/>
                <w:bCs/>
              </w:rPr>
            </w:pPr>
            <w:del w:id="1148" w:author="ERCOT" w:date="2023-09-22T12:42:00Z">
              <w:r w:rsidRPr="00605861" w:rsidDel="008D058F">
                <w:rPr>
                  <w:b/>
                  <w:bCs/>
                </w:rPr>
                <w:delText>State:</w:delText>
              </w:r>
            </w:del>
          </w:p>
        </w:tc>
        <w:tc>
          <w:tcPr>
            <w:tcW w:w="2079" w:type="dxa"/>
            <w:gridSpan w:val="3"/>
          </w:tcPr>
          <w:p w14:paraId="798348FF" w14:textId="2BC85CD5" w:rsidR="00636B65" w:rsidRPr="00605861" w:rsidDel="008D058F" w:rsidRDefault="00636B65" w:rsidP="009F7EF7">
            <w:pPr>
              <w:jc w:val="both"/>
              <w:rPr>
                <w:del w:id="1149" w:author="ERCOT" w:date="2023-09-22T12:42:00Z"/>
                <w:b/>
                <w:bCs/>
              </w:rPr>
            </w:pPr>
            <w:del w:id="1150"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3C9447FD" w14:textId="0EE74DA0" w:rsidR="00636B65" w:rsidRPr="00605861" w:rsidDel="008D058F" w:rsidRDefault="00636B65" w:rsidP="009F7EF7">
            <w:pPr>
              <w:jc w:val="both"/>
              <w:rPr>
                <w:del w:id="1151" w:author="ERCOT" w:date="2023-09-22T12:42:00Z"/>
                <w:b/>
                <w:bCs/>
              </w:rPr>
            </w:pPr>
            <w:del w:id="1152" w:author="ERCOT" w:date="2023-09-22T12:42:00Z">
              <w:r w:rsidRPr="00605861" w:rsidDel="008D058F">
                <w:rPr>
                  <w:b/>
                  <w:bCs/>
                </w:rPr>
                <w:delText>Zip:</w:delText>
              </w:r>
            </w:del>
          </w:p>
        </w:tc>
        <w:tc>
          <w:tcPr>
            <w:tcW w:w="2166" w:type="dxa"/>
          </w:tcPr>
          <w:p w14:paraId="1F9A7760" w14:textId="1299238B" w:rsidR="00636B65" w:rsidRPr="00605861" w:rsidDel="008D058F" w:rsidRDefault="00636B65" w:rsidP="009F7EF7">
            <w:pPr>
              <w:jc w:val="both"/>
              <w:rPr>
                <w:del w:id="1153" w:author="ERCOT" w:date="2023-09-22T12:42:00Z"/>
                <w:b/>
                <w:bCs/>
              </w:rPr>
            </w:pPr>
            <w:del w:id="1154"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4C43A3">
        <w:tc>
          <w:tcPr>
            <w:tcW w:w="1380" w:type="dxa"/>
            <w:gridSpan w:val="2"/>
          </w:tcPr>
          <w:p w14:paraId="1D0153BD" w14:textId="77777777" w:rsidR="00636B65" w:rsidRPr="00605861" w:rsidRDefault="00636B65" w:rsidP="009F7EF7">
            <w:pPr>
              <w:jc w:val="both"/>
              <w:rPr>
                <w:b/>
                <w:bCs/>
              </w:rPr>
            </w:pPr>
            <w:r w:rsidRPr="00605861">
              <w:rPr>
                <w:b/>
                <w:bCs/>
              </w:rPr>
              <w:t>Telephone:</w:t>
            </w:r>
          </w:p>
        </w:tc>
        <w:tc>
          <w:tcPr>
            <w:tcW w:w="2931" w:type="dxa"/>
            <w:gridSpan w:val="4"/>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40EB9E52" w14:textId="387BF5A6" w:rsidR="00636B65" w:rsidRPr="00605861" w:rsidRDefault="00636B65" w:rsidP="009F7EF7">
            <w:pPr>
              <w:jc w:val="both"/>
              <w:rPr>
                <w:b/>
                <w:bCs/>
              </w:rPr>
            </w:pPr>
            <w:del w:id="1155" w:author="ERCOT" w:date="2023-09-14T09:11:00Z">
              <w:r w:rsidRPr="00605861" w:rsidDel="00CA74CF">
                <w:rPr>
                  <w:b/>
                  <w:bCs/>
                </w:rPr>
                <w:delText>Fax:</w:delText>
              </w:r>
            </w:del>
          </w:p>
        </w:tc>
        <w:tc>
          <w:tcPr>
            <w:tcW w:w="4330" w:type="dxa"/>
            <w:gridSpan w:val="4"/>
          </w:tcPr>
          <w:p w14:paraId="2A2591F2" w14:textId="45FDE661" w:rsidR="00636B65" w:rsidRPr="00605861" w:rsidRDefault="00636B65" w:rsidP="009F7EF7">
            <w:pPr>
              <w:jc w:val="both"/>
              <w:rPr>
                <w:b/>
                <w:bCs/>
              </w:rPr>
            </w:pPr>
            <w:del w:id="115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4C43A3">
        <w:tc>
          <w:tcPr>
            <w:tcW w:w="1803" w:type="dxa"/>
            <w:gridSpan w:val="4"/>
          </w:tcPr>
          <w:p w14:paraId="48906326" w14:textId="77777777" w:rsidR="00636B65" w:rsidRPr="00605861" w:rsidRDefault="00636B65" w:rsidP="009F7EF7">
            <w:pPr>
              <w:jc w:val="both"/>
              <w:rPr>
                <w:b/>
                <w:bCs/>
              </w:rPr>
            </w:pPr>
            <w:r w:rsidRPr="00605861">
              <w:rPr>
                <w:b/>
                <w:bCs/>
              </w:rPr>
              <w:t>Email Address:</w:t>
            </w:r>
          </w:p>
        </w:tc>
        <w:tc>
          <w:tcPr>
            <w:tcW w:w="7547" w:type="dxa"/>
            <w:gridSpan w:val="7"/>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157"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157"/>
      <w:r w:rsidRPr="00605861">
        <w:t>.</w:t>
      </w:r>
    </w:p>
    <w:p w14:paraId="73F49A1C" w14:textId="77777777" w:rsidR="00636B65" w:rsidRPr="00605861" w:rsidRDefault="00636B65" w:rsidP="00636B65">
      <w:pPr>
        <w:spacing w:after="240"/>
        <w:jc w:val="center"/>
        <w:rPr>
          <w:b/>
          <w:caps/>
          <w:u w:val="single"/>
        </w:rPr>
      </w:pPr>
      <w:bookmarkStart w:id="1158" w:name="_Toc32205518"/>
      <w:r w:rsidRPr="00605861">
        <w:rPr>
          <w:b/>
          <w:u w:val="single"/>
        </w:rPr>
        <w:br w:type="page"/>
      </w:r>
      <w:bookmarkEnd w:id="1158"/>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159" w:name="_Toc32205522"/>
            <w:r w:rsidRPr="00605861">
              <w:rPr>
                <w:b/>
                <w:bCs/>
              </w:rPr>
              <w:t>Affiliate Name</w:t>
            </w:r>
          </w:p>
          <w:p w14:paraId="26D4ED0B" w14:textId="77777777" w:rsidR="00636B65" w:rsidRPr="00605861" w:rsidRDefault="00636B65" w:rsidP="009F7EF7">
            <w:pPr>
              <w:jc w:val="center"/>
            </w:pPr>
            <w:r w:rsidRPr="00605861">
              <w:t>(or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(partnership,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(parent,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159"/>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Signature of AR, Backup AR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Printed Name of AR, Backup AR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160"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160"/>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AB7C74">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lastRenderedPageBreak/>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reply spaces as necessary.  The completed, executed application will be accepted by ERCOT via email to </w:t>
            </w:r>
            <w:hyperlink r:id="rId62" w:history="1">
              <w:r w:rsidRPr="00907A1D">
                <w:rPr>
                  <w:color w:val="0000FF"/>
                  <w:u w:val="single"/>
                </w:rPr>
                <w:t>MPRegistration@ercot.com</w:t>
              </w:r>
            </w:hyperlink>
            <w:r w:rsidRPr="00907A1D">
              <w:t xml:space="preserve"> (.pdf version)</w:t>
            </w:r>
            <w:del w:id="1161"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162" w:author="ERCOT" w:date="2023-09-21T15:49:00Z">
              <w:r w:rsidR="00C51A32">
                <w:t xml:space="preserve"> </w:t>
              </w:r>
              <w:r w:rsidR="00C51A32" w:rsidRPr="00C51A32">
                <w:t>via Electronic Fund</w:t>
              </w:r>
            </w:ins>
            <w:ins w:id="1163" w:author="ERCOT" w:date="2023-10-12T23:09:00Z">
              <w:r w:rsidR="002F5AFA">
                <w:t>s</w:t>
              </w:r>
            </w:ins>
            <w:ins w:id="1164" w:author="ERCOT" w:date="2023-09-21T15:49:00Z">
              <w:r w:rsidR="00C51A32" w:rsidRPr="00C51A32">
                <w:t xml:space="preserve"> Transfer </w:t>
              </w:r>
            </w:ins>
            <w:ins w:id="1165" w:author="ERCOT" w:date="2023-10-12T23:09:00Z">
              <w:r w:rsidR="002F5AFA">
                <w:t xml:space="preserve">(EFT) </w:t>
              </w:r>
            </w:ins>
            <w:ins w:id="1166" w:author="ERCOT" w:date="2023-09-21T15:49:00Z">
              <w:r w:rsidR="00C51A32" w:rsidRPr="00C51A32">
                <w:t xml:space="preserve">(wire or </w:t>
              </w:r>
            </w:ins>
            <w:ins w:id="1167" w:author="ERCOT" w:date="2023-09-21T16:58:00Z">
              <w:r w:rsidR="008F7BA9">
                <w:t>Automated</w:t>
              </w:r>
            </w:ins>
            <w:ins w:id="1168" w:author="ERCOT" w:date="2023-09-21T16:23:00Z">
              <w:r w:rsidR="00A61918">
                <w:t xml:space="preserve"> Clearing House (</w:t>
              </w:r>
            </w:ins>
            <w:ins w:id="1169" w:author="ERCOT" w:date="2023-09-21T15:49:00Z">
              <w:r w:rsidR="00C51A32" w:rsidRPr="00C51A32">
                <w:t>ACH</w:t>
              </w:r>
            </w:ins>
            <w:ins w:id="1170" w:author="ERCOT" w:date="2023-09-21T16:23:00Z">
              <w:r w:rsidR="00A61918">
                <w:t>)</w:t>
              </w:r>
            </w:ins>
            <w:ins w:id="1171" w:author="ERCOT" w:date="2023-09-21T15:49:00Z">
              <w:r w:rsidR="00C51A32" w:rsidRPr="00C51A32">
                <w:t>)</w:t>
              </w:r>
            </w:ins>
            <w:r w:rsidRPr="00C577BA">
              <w:t xml:space="preserve">.  </w:t>
            </w:r>
            <w:ins w:id="1172" w:author="ERCOT" w:date="2023-09-21T15:51:00Z">
              <w:r w:rsidR="00C51A32">
                <w:t xml:space="preserve">All payments should reference the applicant’s name and </w:t>
              </w:r>
            </w:ins>
            <w:ins w:id="1173" w:author="ERCOT" w:date="2023-09-21T16:34:00Z">
              <w:r w:rsidR="00B64B00" w:rsidRPr="00B64B00">
                <w:t>Data Universal Numbering System</w:t>
              </w:r>
              <w:r w:rsidR="00B64B00">
                <w:t xml:space="preserve"> (</w:t>
              </w:r>
            </w:ins>
            <w:ins w:id="1174" w:author="ERCOT" w:date="2023-09-21T15:51:00Z">
              <w:r w:rsidR="00C51A32">
                <w:t>DUNS</w:t>
              </w:r>
            </w:ins>
            <w:ins w:id="1175" w:author="ERCOT" w:date="2023-09-21T16:34:00Z">
              <w:r w:rsidR="00B64B00">
                <w:t>)</w:t>
              </w:r>
            </w:ins>
            <w:ins w:id="1176" w:author="ERCOT" w:date="2023-09-21T15:51:00Z">
              <w:r w:rsidR="00C51A32">
                <w:t xml:space="preserve"> </w:t>
              </w:r>
            </w:ins>
            <w:ins w:id="1177" w:author="ERCOT" w:date="2023-09-21T16:34:00Z">
              <w:r w:rsidR="00B64B00">
                <w:t xml:space="preserve">Number </w:t>
              </w:r>
            </w:ins>
            <w:ins w:id="1178" w:author="ERCOT" w:date="2023-10-25T11:21:00Z">
              <w:r w:rsidR="00D357DC">
                <w:t xml:space="preserve">(DUNS #) </w:t>
              </w:r>
            </w:ins>
            <w:ins w:id="1179"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4C43A3">
              <w:rPr>
                <w:b/>
                <w:bCs/>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6BE35C5F" w14:textId="77777777" w:rsidTr="004C43A3">
              <w:tc>
                <w:tcPr>
                  <w:tcW w:w="1519" w:type="dxa"/>
                  <w:gridSpan w:val="3"/>
                </w:tcPr>
                <w:p w14:paraId="171C963F" w14:textId="77777777" w:rsidR="00636B65" w:rsidRPr="00907A1D" w:rsidRDefault="00636B65" w:rsidP="009F7EF7">
                  <w:pPr>
                    <w:jc w:val="both"/>
                    <w:rPr>
                      <w:b/>
                      <w:bCs/>
                    </w:rPr>
                  </w:pPr>
                  <w:r w:rsidRPr="00907A1D">
                    <w:rPr>
                      <w:b/>
                      <w:bCs/>
                    </w:rPr>
                    <w:t>Name:</w:t>
                  </w:r>
                </w:p>
              </w:tc>
              <w:tc>
                <w:tcPr>
                  <w:tcW w:w="3368" w:type="dxa"/>
                  <w:gridSpan w:val="4"/>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5827D65" w14:textId="45D1B2F4" w:rsidR="00636B65" w:rsidRPr="00907A1D" w:rsidRDefault="00636B65" w:rsidP="009F7EF7">
                  <w:pPr>
                    <w:jc w:val="both"/>
                    <w:rPr>
                      <w:b/>
                      <w:bCs/>
                    </w:rPr>
                  </w:pPr>
                  <w:del w:id="1180" w:author="ERCOT" w:date="2023-09-21T16:39:00Z">
                    <w:r w:rsidRPr="00907A1D" w:rsidDel="00AB7BF2">
                      <w:rPr>
                        <w:b/>
                        <w:bCs/>
                      </w:rPr>
                      <w:delText>Title:</w:delText>
                    </w:r>
                  </w:del>
                </w:p>
              </w:tc>
              <w:tc>
                <w:tcPr>
                  <w:tcW w:w="3363" w:type="dxa"/>
                  <w:gridSpan w:val="3"/>
                </w:tcPr>
                <w:p w14:paraId="5A117C88" w14:textId="514C14B6" w:rsidR="00636B65" w:rsidRPr="00907A1D" w:rsidRDefault="00636B65" w:rsidP="009F7EF7">
                  <w:pPr>
                    <w:jc w:val="both"/>
                    <w:rPr>
                      <w:b/>
                      <w:bCs/>
                    </w:rPr>
                  </w:pPr>
                  <w:del w:id="118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4C43A3">
              <w:trPr>
                <w:del w:id="1182" w:author="ERCOT" w:date="2023-09-21T16:39:00Z"/>
              </w:trPr>
              <w:tc>
                <w:tcPr>
                  <w:tcW w:w="1376" w:type="dxa"/>
                  <w:gridSpan w:val="2"/>
                </w:tcPr>
                <w:p w14:paraId="0C5BA918" w14:textId="1DF4BF1D" w:rsidR="00636B65" w:rsidRPr="00907A1D" w:rsidDel="00AB7BF2" w:rsidRDefault="00636B65" w:rsidP="009F7EF7">
                  <w:pPr>
                    <w:jc w:val="both"/>
                    <w:rPr>
                      <w:del w:id="1183" w:author="ERCOT" w:date="2023-09-21T16:39:00Z"/>
                      <w:b/>
                      <w:bCs/>
                    </w:rPr>
                  </w:pPr>
                  <w:del w:id="1184" w:author="ERCOT" w:date="2023-09-21T16:39:00Z">
                    <w:r w:rsidRPr="00907A1D" w:rsidDel="00AB7BF2">
                      <w:rPr>
                        <w:b/>
                        <w:bCs/>
                      </w:rPr>
                      <w:delText>Address:</w:delText>
                    </w:r>
                  </w:del>
                </w:p>
              </w:tc>
              <w:tc>
                <w:tcPr>
                  <w:tcW w:w="7730" w:type="dxa"/>
                  <w:gridSpan w:val="9"/>
                </w:tcPr>
                <w:p w14:paraId="3372A582" w14:textId="4AD65234" w:rsidR="00636B65" w:rsidRPr="00907A1D" w:rsidDel="00AB7BF2" w:rsidRDefault="00636B65" w:rsidP="009F7EF7">
                  <w:pPr>
                    <w:jc w:val="both"/>
                    <w:rPr>
                      <w:del w:id="1185" w:author="ERCOT" w:date="2023-09-21T16:39:00Z"/>
                      <w:b/>
                      <w:bCs/>
                    </w:rPr>
                  </w:pPr>
                  <w:del w:id="1186"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4C43A3">
              <w:trPr>
                <w:del w:id="1187" w:author="ERCOT" w:date="2023-09-21T16:39:00Z"/>
              </w:trPr>
              <w:tc>
                <w:tcPr>
                  <w:tcW w:w="1025" w:type="dxa"/>
                </w:tcPr>
                <w:p w14:paraId="63191030" w14:textId="16D7893E" w:rsidR="00636B65" w:rsidRPr="00907A1D" w:rsidDel="00AB7BF2" w:rsidRDefault="00636B65" w:rsidP="009F7EF7">
                  <w:pPr>
                    <w:jc w:val="both"/>
                    <w:rPr>
                      <w:del w:id="1188" w:author="ERCOT" w:date="2023-09-21T16:39:00Z"/>
                      <w:b/>
                      <w:bCs/>
                    </w:rPr>
                  </w:pPr>
                  <w:del w:id="1189" w:author="ERCOT" w:date="2023-09-21T16:39:00Z">
                    <w:r w:rsidRPr="00907A1D" w:rsidDel="00AB7BF2">
                      <w:rPr>
                        <w:b/>
                        <w:bCs/>
                      </w:rPr>
                      <w:delText>City:</w:delText>
                    </w:r>
                  </w:del>
                </w:p>
              </w:tc>
              <w:tc>
                <w:tcPr>
                  <w:tcW w:w="2284" w:type="dxa"/>
                  <w:gridSpan w:val="4"/>
                </w:tcPr>
                <w:p w14:paraId="538EE1F2" w14:textId="4193A02B" w:rsidR="00636B65" w:rsidRPr="00907A1D" w:rsidDel="00AB7BF2" w:rsidRDefault="00636B65" w:rsidP="009F7EF7">
                  <w:pPr>
                    <w:jc w:val="both"/>
                    <w:rPr>
                      <w:del w:id="1190" w:author="ERCOT" w:date="2023-09-21T16:39:00Z"/>
                      <w:b/>
                      <w:bCs/>
                    </w:rPr>
                  </w:pPr>
                  <w:del w:id="1191"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B7ED8F5" w14:textId="26D89039" w:rsidR="00636B65" w:rsidRPr="00907A1D" w:rsidDel="00AB7BF2" w:rsidRDefault="00636B65" w:rsidP="009F7EF7">
                  <w:pPr>
                    <w:jc w:val="both"/>
                    <w:rPr>
                      <w:del w:id="1192" w:author="ERCOT" w:date="2023-09-21T16:39:00Z"/>
                      <w:b/>
                      <w:bCs/>
                    </w:rPr>
                  </w:pPr>
                  <w:del w:id="1193" w:author="ERCOT" w:date="2023-09-21T16:39:00Z">
                    <w:r w:rsidRPr="00907A1D" w:rsidDel="00AB7BF2">
                      <w:rPr>
                        <w:b/>
                        <w:bCs/>
                      </w:rPr>
                      <w:delText>State:</w:delText>
                    </w:r>
                  </w:del>
                </w:p>
              </w:tc>
              <w:tc>
                <w:tcPr>
                  <w:tcW w:w="2029" w:type="dxa"/>
                  <w:gridSpan w:val="3"/>
                </w:tcPr>
                <w:p w14:paraId="3C55F2E4" w14:textId="5243DE5C" w:rsidR="00636B65" w:rsidRPr="00907A1D" w:rsidDel="00AB7BF2" w:rsidRDefault="00636B65" w:rsidP="009F7EF7">
                  <w:pPr>
                    <w:jc w:val="both"/>
                    <w:rPr>
                      <w:del w:id="1194" w:author="ERCOT" w:date="2023-09-21T16:39:00Z"/>
                      <w:b/>
                      <w:bCs/>
                    </w:rPr>
                  </w:pPr>
                  <w:del w:id="1195"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853DE08" w14:textId="3E30897A" w:rsidR="00636B65" w:rsidRPr="00907A1D" w:rsidDel="00AB7BF2" w:rsidRDefault="00636B65" w:rsidP="009F7EF7">
                  <w:pPr>
                    <w:jc w:val="both"/>
                    <w:rPr>
                      <w:del w:id="1196" w:author="ERCOT" w:date="2023-09-21T16:39:00Z"/>
                      <w:b/>
                      <w:bCs/>
                    </w:rPr>
                  </w:pPr>
                  <w:del w:id="1197" w:author="ERCOT" w:date="2023-09-21T16:39:00Z">
                    <w:r w:rsidRPr="00907A1D" w:rsidDel="00AB7BF2">
                      <w:rPr>
                        <w:b/>
                        <w:bCs/>
                      </w:rPr>
                      <w:delText>Zip:</w:delText>
                    </w:r>
                  </w:del>
                </w:p>
              </w:tc>
              <w:tc>
                <w:tcPr>
                  <w:tcW w:w="2114" w:type="dxa"/>
                </w:tcPr>
                <w:p w14:paraId="5479C481" w14:textId="231790CF" w:rsidR="00636B65" w:rsidRPr="00907A1D" w:rsidDel="00AB7BF2" w:rsidRDefault="00636B65" w:rsidP="009F7EF7">
                  <w:pPr>
                    <w:jc w:val="both"/>
                    <w:rPr>
                      <w:del w:id="1198" w:author="ERCOT" w:date="2023-09-21T16:39:00Z"/>
                      <w:b/>
                      <w:bCs/>
                    </w:rPr>
                  </w:pPr>
                  <w:del w:id="1199"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4C43A3">
              <w:tc>
                <w:tcPr>
                  <w:tcW w:w="1376" w:type="dxa"/>
                  <w:gridSpan w:val="2"/>
                </w:tcPr>
                <w:p w14:paraId="3109EFED" w14:textId="77777777" w:rsidR="00636B65" w:rsidRPr="00907A1D" w:rsidRDefault="00636B65" w:rsidP="009F7EF7">
                  <w:pPr>
                    <w:jc w:val="both"/>
                    <w:rPr>
                      <w:b/>
                      <w:bCs/>
                    </w:rPr>
                  </w:pPr>
                  <w:r w:rsidRPr="00907A1D">
                    <w:rPr>
                      <w:b/>
                      <w:bCs/>
                    </w:rPr>
                    <w:t>Telephone:</w:t>
                  </w:r>
                </w:p>
              </w:tc>
              <w:tc>
                <w:tcPr>
                  <w:tcW w:w="2804" w:type="dxa"/>
                  <w:gridSpan w:val="4"/>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0E17815" w14:textId="353D4F4F" w:rsidR="00636B65" w:rsidRPr="00907A1D" w:rsidRDefault="00636B65" w:rsidP="009F7EF7">
                  <w:pPr>
                    <w:jc w:val="both"/>
                    <w:rPr>
                      <w:b/>
                      <w:bCs/>
                    </w:rPr>
                  </w:pPr>
                  <w:del w:id="1200" w:author="ERCOT" w:date="2023-09-21T16:39:00Z">
                    <w:r w:rsidRPr="00907A1D" w:rsidDel="00AB7BF2">
                      <w:rPr>
                        <w:b/>
                        <w:bCs/>
                      </w:rPr>
                      <w:delText>Fax:</w:delText>
                    </w:r>
                  </w:del>
                </w:p>
              </w:tc>
              <w:tc>
                <w:tcPr>
                  <w:tcW w:w="4219" w:type="dxa"/>
                  <w:gridSpan w:val="4"/>
                </w:tcPr>
                <w:p w14:paraId="74C8A4A7" w14:textId="1A2E3391" w:rsidR="00636B65" w:rsidRPr="00907A1D" w:rsidRDefault="00636B65" w:rsidP="009F7EF7">
                  <w:pPr>
                    <w:jc w:val="both"/>
                    <w:rPr>
                      <w:b/>
                      <w:bCs/>
                    </w:rPr>
                  </w:pPr>
                  <w:del w:id="120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4C43A3">
              <w:tc>
                <w:tcPr>
                  <w:tcW w:w="1780" w:type="dxa"/>
                  <w:gridSpan w:val="4"/>
                </w:tcPr>
                <w:p w14:paraId="4A17DF00" w14:textId="77777777" w:rsidR="00636B65" w:rsidRPr="00907A1D" w:rsidRDefault="00636B65" w:rsidP="009F7EF7">
                  <w:pPr>
                    <w:jc w:val="both"/>
                    <w:rPr>
                      <w:b/>
                      <w:bCs/>
                    </w:rPr>
                  </w:pPr>
                  <w:r w:rsidRPr="00907A1D">
                    <w:rPr>
                      <w:b/>
                      <w:bCs/>
                    </w:rPr>
                    <w:t>Email Address:</w:t>
                  </w:r>
                </w:p>
              </w:tc>
              <w:tc>
                <w:tcPr>
                  <w:tcW w:w="7326" w:type="dxa"/>
                  <w:gridSpan w:val="7"/>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92D477E" w14:textId="77777777" w:rsidTr="004C43A3">
              <w:tc>
                <w:tcPr>
                  <w:tcW w:w="1519" w:type="dxa"/>
                  <w:gridSpan w:val="3"/>
                </w:tcPr>
                <w:p w14:paraId="0B591CE5" w14:textId="77777777" w:rsidR="00636B65" w:rsidRPr="00907A1D" w:rsidRDefault="00636B65" w:rsidP="009F7EF7">
                  <w:pPr>
                    <w:jc w:val="both"/>
                    <w:rPr>
                      <w:b/>
                      <w:bCs/>
                    </w:rPr>
                  </w:pPr>
                  <w:r w:rsidRPr="00907A1D">
                    <w:rPr>
                      <w:b/>
                      <w:bCs/>
                    </w:rPr>
                    <w:t>Name:</w:t>
                  </w:r>
                </w:p>
              </w:tc>
              <w:tc>
                <w:tcPr>
                  <w:tcW w:w="3368" w:type="dxa"/>
                  <w:gridSpan w:val="4"/>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0A310DEF" w14:textId="531A8D91" w:rsidR="00636B65" w:rsidRPr="00907A1D" w:rsidRDefault="00636B65" w:rsidP="009F7EF7">
                  <w:pPr>
                    <w:jc w:val="both"/>
                    <w:rPr>
                      <w:b/>
                      <w:bCs/>
                    </w:rPr>
                  </w:pPr>
                  <w:del w:id="1202" w:author="ERCOT" w:date="2023-09-21T16:39:00Z">
                    <w:r w:rsidRPr="00907A1D" w:rsidDel="00AB7BF2">
                      <w:rPr>
                        <w:b/>
                        <w:bCs/>
                      </w:rPr>
                      <w:delText>Title:</w:delText>
                    </w:r>
                  </w:del>
                </w:p>
              </w:tc>
              <w:tc>
                <w:tcPr>
                  <w:tcW w:w="3363" w:type="dxa"/>
                  <w:gridSpan w:val="3"/>
                </w:tcPr>
                <w:p w14:paraId="16F03BA8" w14:textId="5191BE7C" w:rsidR="00636B65" w:rsidRPr="00907A1D" w:rsidRDefault="00636B65" w:rsidP="009F7EF7">
                  <w:pPr>
                    <w:jc w:val="both"/>
                    <w:rPr>
                      <w:b/>
                      <w:bCs/>
                    </w:rPr>
                  </w:pPr>
                  <w:del w:id="1203"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4C43A3">
              <w:trPr>
                <w:del w:id="1204" w:author="ERCOT" w:date="2023-09-21T16:39:00Z"/>
              </w:trPr>
              <w:tc>
                <w:tcPr>
                  <w:tcW w:w="1376" w:type="dxa"/>
                  <w:gridSpan w:val="2"/>
                </w:tcPr>
                <w:p w14:paraId="791C6DBC" w14:textId="687CA83F" w:rsidR="00636B65" w:rsidRPr="00907A1D" w:rsidDel="00AB7BF2" w:rsidRDefault="00636B65" w:rsidP="009F7EF7">
                  <w:pPr>
                    <w:jc w:val="both"/>
                    <w:rPr>
                      <w:del w:id="1205" w:author="ERCOT" w:date="2023-09-21T16:39:00Z"/>
                      <w:b/>
                      <w:bCs/>
                    </w:rPr>
                  </w:pPr>
                  <w:del w:id="1206" w:author="ERCOT" w:date="2023-09-21T16:39:00Z">
                    <w:r w:rsidRPr="00907A1D" w:rsidDel="00AB7BF2">
                      <w:rPr>
                        <w:b/>
                        <w:bCs/>
                      </w:rPr>
                      <w:delText>Address:</w:delText>
                    </w:r>
                  </w:del>
                </w:p>
              </w:tc>
              <w:tc>
                <w:tcPr>
                  <w:tcW w:w="7730" w:type="dxa"/>
                  <w:gridSpan w:val="9"/>
                </w:tcPr>
                <w:p w14:paraId="52AAB1A4" w14:textId="6F438927" w:rsidR="00636B65" w:rsidRPr="00907A1D" w:rsidDel="00AB7BF2" w:rsidRDefault="00636B65" w:rsidP="009F7EF7">
                  <w:pPr>
                    <w:jc w:val="both"/>
                    <w:rPr>
                      <w:del w:id="1207" w:author="ERCOT" w:date="2023-09-21T16:39:00Z"/>
                      <w:b/>
                      <w:bCs/>
                    </w:rPr>
                  </w:pPr>
                  <w:del w:id="1208"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4C43A3">
              <w:trPr>
                <w:del w:id="1209" w:author="ERCOT" w:date="2023-09-21T16:39:00Z"/>
              </w:trPr>
              <w:tc>
                <w:tcPr>
                  <w:tcW w:w="1025" w:type="dxa"/>
                </w:tcPr>
                <w:p w14:paraId="055B4118" w14:textId="06732FAD" w:rsidR="00636B65" w:rsidRPr="00907A1D" w:rsidDel="00AB7BF2" w:rsidRDefault="00636B65" w:rsidP="009F7EF7">
                  <w:pPr>
                    <w:jc w:val="both"/>
                    <w:rPr>
                      <w:del w:id="1210" w:author="ERCOT" w:date="2023-09-21T16:39:00Z"/>
                      <w:b/>
                      <w:bCs/>
                    </w:rPr>
                  </w:pPr>
                  <w:del w:id="1211" w:author="ERCOT" w:date="2023-09-21T16:39:00Z">
                    <w:r w:rsidRPr="00907A1D" w:rsidDel="00AB7BF2">
                      <w:rPr>
                        <w:b/>
                        <w:bCs/>
                      </w:rPr>
                      <w:delText>City:</w:delText>
                    </w:r>
                  </w:del>
                </w:p>
              </w:tc>
              <w:tc>
                <w:tcPr>
                  <w:tcW w:w="2284" w:type="dxa"/>
                  <w:gridSpan w:val="4"/>
                </w:tcPr>
                <w:p w14:paraId="18DCE54D" w14:textId="62E04C2A" w:rsidR="00636B65" w:rsidRPr="00907A1D" w:rsidDel="00AB7BF2" w:rsidRDefault="00636B65" w:rsidP="009F7EF7">
                  <w:pPr>
                    <w:jc w:val="both"/>
                    <w:rPr>
                      <w:del w:id="1212" w:author="ERCOT" w:date="2023-09-21T16:39:00Z"/>
                      <w:b/>
                      <w:bCs/>
                    </w:rPr>
                  </w:pPr>
                  <w:del w:id="1213"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D557B8F" w14:textId="3B245AEE" w:rsidR="00636B65" w:rsidRPr="00907A1D" w:rsidDel="00AB7BF2" w:rsidRDefault="00636B65" w:rsidP="009F7EF7">
                  <w:pPr>
                    <w:jc w:val="both"/>
                    <w:rPr>
                      <w:del w:id="1214" w:author="ERCOT" w:date="2023-09-21T16:39:00Z"/>
                      <w:b/>
                      <w:bCs/>
                    </w:rPr>
                  </w:pPr>
                  <w:del w:id="1215" w:author="ERCOT" w:date="2023-09-21T16:39:00Z">
                    <w:r w:rsidRPr="00907A1D" w:rsidDel="00AB7BF2">
                      <w:rPr>
                        <w:b/>
                        <w:bCs/>
                      </w:rPr>
                      <w:delText>State:</w:delText>
                    </w:r>
                  </w:del>
                </w:p>
              </w:tc>
              <w:tc>
                <w:tcPr>
                  <w:tcW w:w="2029" w:type="dxa"/>
                  <w:gridSpan w:val="3"/>
                </w:tcPr>
                <w:p w14:paraId="03720CD2" w14:textId="650ADFA5" w:rsidR="00636B65" w:rsidRPr="00907A1D" w:rsidDel="00AB7BF2" w:rsidRDefault="00636B65" w:rsidP="009F7EF7">
                  <w:pPr>
                    <w:jc w:val="both"/>
                    <w:rPr>
                      <w:del w:id="1216" w:author="ERCOT" w:date="2023-09-21T16:39:00Z"/>
                      <w:b/>
                      <w:bCs/>
                    </w:rPr>
                  </w:pPr>
                  <w:del w:id="1217"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628F1C" w14:textId="4D6F930C" w:rsidR="00636B65" w:rsidRPr="00907A1D" w:rsidDel="00AB7BF2" w:rsidRDefault="00636B65" w:rsidP="009F7EF7">
                  <w:pPr>
                    <w:jc w:val="both"/>
                    <w:rPr>
                      <w:del w:id="1218" w:author="ERCOT" w:date="2023-09-21T16:39:00Z"/>
                      <w:b/>
                      <w:bCs/>
                    </w:rPr>
                  </w:pPr>
                  <w:del w:id="1219" w:author="ERCOT" w:date="2023-09-21T16:39:00Z">
                    <w:r w:rsidRPr="00907A1D" w:rsidDel="00AB7BF2">
                      <w:rPr>
                        <w:b/>
                        <w:bCs/>
                      </w:rPr>
                      <w:delText>Zip:</w:delText>
                    </w:r>
                  </w:del>
                </w:p>
              </w:tc>
              <w:tc>
                <w:tcPr>
                  <w:tcW w:w="2114" w:type="dxa"/>
                </w:tcPr>
                <w:p w14:paraId="6518EF33" w14:textId="2E5181D8" w:rsidR="00636B65" w:rsidRPr="00907A1D" w:rsidDel="00AB7BF2" w:rsidRDefault="00636B65" w:rsidP="009F7EF7">
                  <w:pPr>
                    <w:jc w:val="both"/>
                    <w:rPr>
                      <w:del w:id="1220" w:author="ERCOT" w:date="2023-09-21T16:39:00Z"/>
                      <w:b/>
                      <w:bCs/>
                    </w:rPr>
                  </w:pPr>
                  <w:del w:id="1221"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4C43A3">
              <w:tc>
                <w:tcPr>
                  <w:tcW w:w="1376" w:type="dxa"/>
                  <w:gridSpan w:val="2"/>
                </w:tcPr>
                <w:p w14:paraId="18EDB64D" w14:textId="77777777" w:rsidR="00636B65" w:rsidRPr="00907A1D" w:rsidRDefault="00636B65" w:rsidP="009F7EF7">
                  <w:pPr>
                    <w:jc w:val="both"/>
                    <w:rPr>
                      <w:b/>
                      <w:bCs/>
                    </w:rPr>
                  </w:pPr>
                  <w:r w:rsidRPr="00907A1D">
                    <w:rPr>
                      <w:b/>
                      <w:bCs/>
                    </w:rPr>
                    <w:t>Telephone:</w:t>
                  </w:r>
                </w:p>
              </w:tc>
              <w:tc>
                <w:tcPr>
                  <w:tcW w:w="2804" w:type="dxa"/>
                  <w:gridSpan w:val="4"/>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6BA53249" w14:textId="47EF2726" w:rsidR="00636B65" w:rsidRPr="00907A1D" w:rsidRDefault="00636B65" w:rsidP="009F7EF7">
                  <w:pPr>
                    <w:jc w:val="both"/>
                    <w:rPr>
                      <w:b/>
                      <w:bCs/>
                    </w:rPr>
                  </w:pPr>
                  <w:del w:id="1222" w:author="ERCOT" w:date="2023-09-21T16:40:00Z">
                    <w:r w:rsidRPr="00907A1D" w:rsidDel="00AB7BF2">
                      <w:rPr>
                        <w:b/>
                        <w:bCs/>
                      </w:rPr>
                      <w:delText>Fax:</w:delText>
                    </w:r>
                  </w:del>
                </w:p>
              </w:tc>
              <w:tc>
                <w:tcPr>
                  <w:tcW w:w="4219" w:type="dxa"/>
                  <w:gridSpan w:val="4"/>
                </w:tcPr>
                <w:p w14:paraId="3B871986" w14:textId="1D6DD696" w:rsidR="00636B65" w:rsidRPr="00907A1D" w:rsidRDefault="00636B65" w:rsidP="009F7EF7">
                  <w:pPr>
                    <w:jc w:val="both"/>
                    <w:rPr>
                      <w:b/>
                      <w:bCs/>
                    </w:rPr>
                  </w:pPr>
                  <w:del w:id="1223"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4C43A3">
              <w:tc>
                <w:tcPr>
                  <w:tcW w:w="1780" w:type="dxa"/>
                  <w:gridSpan w:val="4"/>
                </w:tcPr>
                <w:p w14:paraId="7A465EBF" w14:textId="77777777" w:rsidR="00636B65" w:rsidRPr="00907A1D" w:rsidRDefault="00636B65" w:rsidP="009F7EF7">
                  <w:pPr>
                    <w:jc w:val="both"/>
                    <w:rPr>
                      <w:b/>
                      <w:bCs/>
                    </w:rPr>
                  </w:pPr>
                  <w:r w:rsidRPr="00907A1D">
                    <w:rPr>
                      <w:b/>
                      <w:bCs/>
                    </w:rPr>
                    <w:lastRenderedPageBreak/>
                    <w:t>Email Address:</w:t>
                  </w:r>
                </w:p>
              </w:tc>
              <w:tc>
                <w:tcPr>
                  <w:tcW w:w="7326" w:type="dxa"/>
                  <w:gridSpan w:val="7"/>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AB7C74">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3782032" w14:textId="77777777" w:rsidTr="004C43A3">
              <w:tc>
                <w:tcPr>
                  <w:tcW w:w="1519" w:type="dxa"/>
                  <w:gridSpan w:val="3"/>
                </w:tcPr>
                <w:p w14:paraId="19728C1A" w14:textId="77777777" w:rsidR="00636B65" w:rsidRPr="00907A1D" w:rsidRDefault="00636B65" w:rsidP="009F7EF7">
                  <w:pPr>
                    <w:jc w:val="both"/>
                    <w:rPr>
                      <w:b/>
                      <w:bCs/>
                    </w:rPr>
                  </w:pPr>
                  <w:r w:rsidRPr="00907A1D">
                    <w:rPr>
                      <w:b/>
                      <w:bCs/>
                    </w:rPr>
                    <w:t>Name:</w:t>
                  </w:r>
                </w:p>
              </w:tc>
              <w:tc>
                <w:tcPr>
                  <w:tcW w:w="3368" w:type="dxa"/>
                  <w:gridSpan w:val="4"/>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8A0018F" w14:textId="295DEC25" w:rsidR="00636B65" w:rsidRPr="00907A1D" w:rsidRDefault="00636B65" w:rsidP="009F7EF7">
                  <w:pPr>
                    <w:jc w:val="both"/>
                    <w:rPr>
                      <w:b/>
                      <w:bCs/>
                    </w:rPr>
                  </w:pPr>
                  <w:del w:id="1224" w:author="ERCOT" w:date="2023-09-21T16:40:00Z">
                    <w:r w:rsidRPr="00907A1D" w:rsidDel="00AB7BF2">
                      <w:rPr>
                        <w:b/>
                        <w:bCs/>
                      </w:rPr>
                      <w:delText>Title:</w:delText>
                    </w:r>
                  </w:del>
                </w:p>
              </w:tc>
              <w:tc>
                <w:tcPr>
                  <w:tcW w:w="3363" w:type="dxa"/>
                  <w:gridSpan w:val="3"/>
                </w:tcPr>
                <w:p w14:paraId="5D68AB15" w14:textId="2781015F" w:rsidR="00636B65" w:rsidRPr="00907A1D" w:rsidRDefault="00636B65" w:rsidP="009F7EF7">
                  <w:pPr>
                    <w:jc w:val="both"/>
                    <w:rPr>
                      <w:b/>
                      <w:bCs/>
                    </w:rPr>
                  </w:pPr>
                  <w:del w:id="122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4C43A3">
              <w:trPr>
                <w:del w:id="1226" w:author="ERCOT" w:date="2023-09-21T16:40:00Z"/>
              </w:trPr>
              <w:tc>
                <w:tcPr>
                  <w:tcW w:w="1376" w:type="dxa"/>
                  <w:gridSpan w:val="2"/>
                </w:tcPr>
                <w:p w14:paraId="0277D04C" w14:textId="0F333BC1" w:rsidR="00636B65" w:rsidRPr="00907A1D" w:rsidDel="00AB7BF2" w:rsidRDefault="00636B65" w:rsidP="009F7EF7">
                  <w:pPr>
                    <w:jc w:val="both"/>
                    <w:rPr>
                      <w:del w:id="1227" w:author="ERCOT" w:date="2023-09-21T16:40:00Z"/>
                      <w:b/>
                      <w:bCs/>
                    </w:rPr>
                  </w:pPr>
                  <w:del w:id="1228" w:author="ERCOT" w:date="2023-09-21T16:40:00Z">
                    <w:r w:rsidRPr="00907A1D" w:rsidDel="00AB7BF2">
                      <w:rPr>
                        <w:b/>
                        <w:bCs/>
                      </w:rPr>
                      <w:delText>Address:</w:delText>
                    </w:r>
                  </w:del>
                </w:p>
              </w:tc>
              <w:tc>
                <w:tcPr>
                  <w:tcW w:w="7730" w:type="dxa"/>
                  <w:gridSpan w:val="9"/>
                </w:tcPr>
                <w:p w14:paraId="497E9494" w14:textId="6487360B" w:rsidR="00636B65" w:rsidRPr="00907A1D" w:rsidDel="00AB7BF2" w:rsidRDefault="00636B65" w:rsidP="009F7EF7">
                  <w:pPr>
                    <w:jc w:val="both"/>
                    <w:rPr>
                      <w:del w:id="1229" w:author="ERCOT" w:date="2023-09-21T16:40:00Z"/>
                      <w:b/>
                      <w:bCs/>
                    </w:rPr>
                  </w:pPr>
                  <w:del w:id="1230"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4C43A3">
              <w:trPr>
                <w:del w:id="1231" w:author="ERCOT" w:date="2023-09-21T16:40:00Z"/>
              </w:trPr>
              <w:tc>
                <w:tcPr>
                  <w:tcW w:w="1025" w:type="dxa"/>
                </w:tcPr>
                <w:p w14:paraId="3D1AE728" w14:textId="2CD84950" w:rsidR="00636B65" w:rsidRPr="00907A1D" w:rsidDel="00AB7BF2" w:rsidRDefault="00636B65" w:rsidP="009F7EF7">
                  <w:pPr>
                    <w:jc w:val="both"/>
                    <w:rPr>
                      <w:del w:id="1232" w:author="ERCOT" w:date="2023-09-21T16:40:00Z"/>
                      <w:b/>
                      <w:bCs/>
                    </w:rPr>
                  </w:pPr>
                  <w:del w:id="1233" w:author="ERCOT" w:date="2023-09-21T16:40:00Z">
                    <w:r w:rsidRPr="00907A1D" w:rsidDel="00AB7BF2">
                      <w:rPr>
                        <w:b/>
                        <w:bCs/>
                      </w:rPr>
                      <w:delText>City:</w:delText>
                    </w:r>
                  </w:del>
                </w:p>
              </w:tc>
              <w:tc>
                <w:tcPr>
                  <w:tcW w:w="2284" w:type="dxa"/>
                  <w:gridSpan w:val="4"/>
                </w:tcPr>
                <w:p w14:paraId="4C22C53E" w14:textId="42CD4E9C" w:rsidR="00636B65" w:rsidRPr="00907A1D" w:rsidDel="00AB7BF2" w:rsidRDefault="00636B65" w:rsidP="009F7EF7">
                  <w:pPr>
                    <w:jc w:val="both"/>
                    <w:rPr>
                      <w:del w:id="1234" w:author="ERCOT" w:date="2023-09-21T16:40:00Z"/>
                      <w:b/>
                      <w:bCs/>
                    </w:rPr>
                  </w:pPr>
                  <w:del w:id="1235"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CF5C1F3" w14:textId="1176DC57" w:rsidR="00636B65" w:rsidRPr="00907A1D" w:rsidDel="00AB7BF2" w:rsidRDefault="00636B65" w:rsidP="009F7EF7">
                  <w:pPr>
                    <w:jc w:val="both"/>
                    <w:rPr>
                      <w:del w:id="1236" w:author="ERCOT" w:date="2023-09-21T16:40:00Z"/>
                      <w:b/>
                      <w:bCs/>
                    </w:rPr>
                  </w:pPr>
                  <w:del w:id="1237" w:author="ERCOT" w:date="2023-09-21T16:40:00Z">
                    <w:r w:rsidRPr="00907A1D" w:rsidDel="00AB7BF2">
                      <w:rPr>
                        <w:b/>
                        <w:bCs/>
                      </w:rPr>
                      <w:delText>State:</w:delText>
                    </w:r>
                  </w:del>
                </w:p>
              </w:tc>
              <w:tc>
                <w:tcPr>
                  <w:tcW w:w="2029" w:type="dxa"/>
                  <w:gridSpan w:val="3"/>
                </w:tcPr>
                <w:p w14:paraId="2B1E6CBB" w14:textId="787DAA58" w:rsidR="00636B65" w:rsidRPr="00907A1D" w:rsidDel="00AB7BF2" w:rsidRDefault="00636B65" w:rsidP="009F7EF7">
                  <w:pPr>
                    <w:jc w:val="both"/>
                    <w:rPr>
                      <w:del w:id="1238" w:author="ERCOT" w:date="2023-09-21T16:40:00Z"/>
                      <w:b/>
                      <w:bCs/>
                    </w:rPr>
                  </w:pPr>
                  <w:del w:id="1239"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3E19AD" w14:textId="0A907A04" w:rsidR="00636B65" w:rsidRPr="00907A1D" w:rsidDel="00AB7BF2" w:rsidRDefault="00636B65" w:rsidP="009F7EF7">
                  <w:pPr>
                    <w:jc w:val="both"/>
                    <w:rPr>
                      <w:del w:id="1240" w:author="ERCOT" w:date="2023-09-21T16:40:00Z"/>
                      <w:b/>
                      <w:bCs/>
                    </w:rPr>
                  </w:pPr>
                  <w:del w:id="1241" w:author="ERCOT" w:date="2023-09-21T16:40:00Z">
                    <w:r w:rsidRPr="00907A1D" w:rsidDel="00AB7BF2">
                      <w:rPr>
                        <w:b/>
                        <w:bCs/>
                      </w:rPr>
                      <w:delText>Zip:</w:delText>
                    </w:r>
                  </w:del>
                </w:p>
              </w:tc>
              <w:tc>
                <w:tcPr>
                  <w:tcW w:w="2114" w:type="dxa"/>
                </w:tcPr>
                <w:p w14:paraId="6E6BD038" w14:textId="56547B59" w:rsidR="00636B65" w:rsidRPr="00907A1D" w:rsidDel="00AB7BF2" w:rsidRDefault="00636B65" w:rsidP="009F7EF7">
                  <w:pPr>
                    <w:jc w:val="both"/>
                    <w:rPr>
                      <w:del w:id="1242" w:author="ERCOT" w:date="2023-09-21T16:40:00Z"/>
                      <w:b/>
                      <w:bCs/>
                    </w:rPr>
                  </w:pPr>
                  <w:del w:id="1243"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4C43A3">
              <w:tc>
                <w:tcPr>
                  <w:tcW w:w="1376" w:type="dxa"/>
                  <w:gridSpan w:val="2"/>
                </w:tcPr>
                <w:p w14:paraId="19EFB0DE" w14:textId="77777777" w:rsidR="00636B65" w:rsidRPr="00907A1D" w:rsidRDefault="00636B65" w:rsidP="009F7EF7">
                  <w:pPr>
                    <w:jc w:val="both"/>
                    <w:rPr>
                      <w:b/>
                      <w:bCs/>
                    </w:rPr>
                  </w:pPr>
                  <w:r w:rsidRPr="00907A1D">
                    <w:rPr>
                      <w:b/>
                      <w:bCs/>
                    </w:rPr>
                    <w:t>Telephone:</w:t>
                  </w:r>
                </w:p>
              </w:tc>
              <w:tc>
                <w:tcPr>
                  <w:tcW w:w="2804" w:type="dxa"/>
                  <w:gridSpan w:val="4"/>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71EC2BD1" w14:textId="1D2322CC" w:rsidR="00636B65" w:rsidRPr="00907A1D" w:rsidRDefault="00636B65" w:rsidP="009F7EF7">
                  <w:pPr>
                    <w:jc w:val="both"/>
                    <w:rPr>
                      <w:b/>
                      <w:bCs/>
                    </w:rPr>
                  </w:pPr>
                  <w:del w:id="1244" w:author="ERCOT" w:date="2023-09-21T16:40:00Z">
                    <w:r w:rsidRPr="00907A1D" w:rsidDel="00AB7BF2">
                      <w:rPr>
                        <w:b/>
                        <w:bCs/>
                      </w:rPr>
                      <w:delText>Fax:</w:delText>
                    </w:r>
                  </w:del>
                </w:p>
              </w:tc>
              <w:tc>
                <w:tcPr>
                  <w:tcW w:w="4219" w:type="dxa"/>
                  <w:gridSpan w:val="4"/>
                </w:tcPr>
                <w:p w14:paraId="0C59EA77" w14:textId="1BAB4C53" w:rsidR="00636B65" w:rsidRPr="00907A1D" w:rsidRDefault="00636B65" w:rsidP="009F7EF7">
                  <w:pPr>
                    <w:jc w:val="both"/>
                    <w:rPr>
                      <w:b/>
                      <w:bCs/>
                    </w:rPr>
                  </w:pPr>
                  <w:del w:id="124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4C43A3">
              <w:tc>
                <w:tcPr>
                  <w:tcW w:w="1780" w:type="dxa"/>
                  <w:gridSpan w:val="4"/>
                </w:tcPr>
                <w:p w14:paraId="25A22C42" w14:textId="77777777" w:rsidR="00636B65" w:rsidRPr="00907A1D" w:rsidRDefault="00636B65" w:rsidP="009F7EF7">
                  <w:pPr>
                    <w:jc w:val="both"/>
                    <w:rPr>
                      <w:b/>
                      <w:bCs/>
                    </w:rPr>
                  </w:pPr>
                  <w:r w:rsidRPr="00907A1D">
                    <w:rPr>
                      <w:b/>
                      <w:bCs/>
                    </w:rPr>
                    <w:t>Email Address:</w:t>
                  </w:r>
                </w:p>
              </w:tc>
              <w:tc>
                <w:tcPr>
                  <w:tcW w:w="7326" w:type="dxa"/>
                  <w:gridSpan w:val="7"/>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36B65" w:rsidRPr="00907A1D" w14:paraId="539F5CFE" w14:textId="77777777" w:rsidTr="004C43A3">
              <w:tc>
                <w:tcPr>
                  <w:tcW w:w="1523" w:type="dxa"/>
                  <w:gridSpan w:val="3"/>
                </w:tcPr>
                <w:p w14:paraId="53D9BD04" w14:textId="77777777" w:rsidR="00636B65" w:rsidRPr="00907A1D" w:rsidRDefault="00636B65" w:rsidP="009F7EF7">
                  <w:pPr>
                    <w:jc w:val="both"/>
                    <w:rPr>
                      <w:b/>
                      <w:bCs/>
                    </w:rPr>
                  </w:pPr>
                  <w:r w:rsidRPr="00907A1D">
                    <w:rPr>
                      <w:b/>
                      <w:bCs/>
                    </w:rPr>
                    <w:t>Name:</w:t>
                  </w:r>
                </w:p>
              </w:tc>
              <w:tc>
                <w:tcPr>
                  <w:tcW w:w="3390" w:type="dxa"/>
                  <w:gridSpan w:val="4"/>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066EA7BA" w14:textId="7B3A561E" w:rsidR="00636B65" w:rsidRPr="00907A1D" w:rsidRDefault="00636B65" w:rsidP="009F7EF7">
                  <w:pPr>
                    <w:jc w:val="both"/>
                    <w:rPr>
                      <w:b/>
                      <w:bCs/>
                    </w:rPr>
                  </w:pPr>
                  <w:del w:id="1246" w:author="ERCOT" w:date="2023-09-21T16:40:00Z">
                    <w:r w:rsidRPr="00907A1D" w:rsidDel="00AB7BF2">
                      <w:rPr>
                        <w:b/>
                        <w:bCs/>
                      </w:rPr>
                      <w:delText>Title:</w:delText>
                    </w:r>
                  </w:del>
                </w:p>
              </w:tc>
              <w:tc>
                <w:tcPr>
                  <w:tcW w:w="3336" w:type="dxa"/>
                  <w:gridSpan w:val="3"/>
                </w:tcPr>
                <w:p w14:paraId="5E252F95" w14:textId="65846AF7" w:rsidR="00636B65" w:rsidRPr="00907A1D" w:rsidRDefault="00636B65" w:rsidP="009F7EF7">
                  <w:pPr>
                    <w:jc w:val="both"/>
                    <w:rPr>
                      <w:b/>
                      <w:bCs/>
                    </w:rPr>
                  </w:pPr>
                  <w:del w:id="1247"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4C43A3">
              <w:trPr>
                <w:del w:id="1248" w:author="ERCOT" w:date="2023-09-21T16:40:00Z"/>
              </w:trPr>
              <w:tc>
                <w:tcPr>
                  <w:tcW w:w="1379" w:type="dxa"/>
                  <w:gridSpan w:val="2"/>
                </w:tcPr>
                <w:p w14:paraId="23BF4B66" w14:textId="657645D6" w:rsidR="00636B65" w:rsidRPr="00907A1D" w:rsidDel="00AB7BF2" w:rsidRDefault="00636B65" w:rsidP="009F7EF7">
                  <w:pPr>
                    <w:jc w:val="both"/>
                    <w:rPr>
                      <w:del w:id="1249" w:author="ERCOT" w:date="2023-09-21T16:40:00Z"/>
                      <w:b/>
                      <w:bCs/>
                    </w:rPr>
                  </w:pPr>
                  <w:del w:id="1250" w:author="ERCOT" w:date="2023-09-21T16:40:00Z">
                    <w:r w:rsidRPr="00907A1D" w:rsidDel="00AB7BF2">
                      <w:rPr>
                        <w:b/>
                        <w:bCs/>
                      </w:rPr>
                      <w:delText>Address:</w:delText>
                    </w:r>
                  </w:del>
                </w:p>
              </w:tc>
              <w:tc>
                <w:tcPr>
                  <w:tcW w:w="7727" w:type="dxa"/>
                  <w:gridSpan w:val="9"/>
                </w:tcPr>
                <w:p w14:paraId="7CBC5AB2" w14:textId="13B4F162" w:rsidR="00636B65" w:rsidRPr="00907A1D" w:rsidDel="00AB7BF2" w:rsidRDefault="00636B65" w:rsidP="009F7EF7">
                  <w:pPr>
                    <w:jc w:val="both"/>
                    <w:rPr>
                      <w:del w:id="1251" w:author="ERCOT" w:date="2023-09-21T16:40:00Z"/>
                      <w:b/>
                      <w:bCs/>
                    </w:rPr>
                  </w:pPr>
                  <w:del w:id="125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4C43A3">
              <w:trPr>
                <w:del w:id="1253" w:author="ERCOT" w:date="2023-09-21T16:40:00Z"/>
              </w:trPr>
              <w:tc>
                <w:tcPr>
                  <w:tcW w:w="1027" w:type="dxa"/>
                </w:tcPr>
                <w:p w14:paraId="0276C553" w14:textId="64674D09" w:rsidR="00636B65" w:rsidRPr="00907A1D" w:rsidDel="00AB7BF2" w:rsidRDefault="00636B65" w:rsidP="009F7EF7">
                  <w:pPr>
                    <w:jc w:val="both"/>
                    <w:rPr>
                      <w:del w:id="1254" w:author="ERCOT" w:date="2023-09-21T16:40:00Z"/>
                      <w:b/>
                      <w:bCs/>
                    </w:rPr>
                  </w:pPr>
                  <w:del w:id="1255" w:author="ERCOT" w:date="2023-09-21T16:40:00Z">
                    <w:r w:rsidRPr="00907A1D" w:rsidDel="00AB7BF2">
                      <w:rPr>
                        <w:b/>
                        <w:bCs/>
                      </w:rPr>
                      <w:delText>City:</w:delText>
                    </w:r>
                  </w:del>
                </w:p>
              </w:tc>
              <w:tc>
                <w:tcPr>
                  <w:tcW w:w="2308" w:type="dxa"/>
                  <w:gridSpan w:val="4"/>
                </w:tcPr>
                <w:p w14:paraId="217CB95A" w14:textId="41378646" w:rsidR="00636B65" w:rsidRPr="00907A1D" w:rsidDel="00AB7BF2" w:rsidRDefault="00636B65" w:rsidP="009F7EF7">
                  <w:pPr>
                    <w:jc w:val="both"/>
                    <w:rPr>
                      <w:del w:id="1256" w:author="ERCOT" w:date="2023-09-21T16:40:00Z"/>
                      <w:b/>
                      <w:bCs/>
                    </w:rPr>
                  </w:pPr>
                  <w:del w:id="1257"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48DF6E04" w14:textId="16C29114" w:rsidR="00636B65" w:rsidRPr="00907A1D" w:rsidDel="00AB7BF2" w:rsidRDefault="00636B65" w:rsidP="009F7EF7">
                  <w:pPr>
                    <w:jc w:val="both"/>
                    <w:rPr>
                      <w:del w:id="1258" w:author="ERCOT" w:date="2023-09-21T16:40:00Z"/>
                      <w:b/>
                      <w:bCs/>
                    </w:rPr>
                  </w:pPr>
                  <w:del w:id="1259" w:author="ERCOT" w:date="2023-09-21T16:40:00Z">
                    <w:r w:rsidRPr="00907A1D" w:rsidDel="00AB7BF2">
                      <w:rPr>
                        <w:b/>
                        <w:bCs/>
                      </w:rPr>
                      <w:delText>State:</w:delText>
                    </w:r>
                  </w:del>
                </w:p>
              </w:tc>
              <w:tc>
                <w:tcPr>
                  <w:tcW w:w="2038" w:type="dxa"/>
                  <w:gridSpan w:val="3"/>
                </w:tcPr>
                <w:p w14:paraId="3E8C6266" w14:textId="7E6E362C" w:rsidR="00636B65" w:rsidRPr="00907A1D" w:rsidDel="00AB7BF2" w:rsidRDefault="00636B65" w:rsidP="009F7EF7">
                  <w:pPr>
                    <w:jc w:val="both"/>
                    <w:rPr>
                      <w:del w:id="1260" w:author="ERCOT" w:date="2023-09-21T16:40:00Z"/>
                      <w:b/>
                      <w:bCs/>
                    </w:rPr>
                  </w:pPr>
                  <w:del w:id="1261"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2AA7BFD1" w14:textId="430F44E1" w:rsidR="00636B65" w:rsidRPr="00907A1D" w:rsidDel="00AB7BF2" w:rsidRDefault="00636B65" w:rsidP="009F7EF7">
                  <w:pPr>
                    <w:jc w:val="both"/>
                    <w:rPr>
                      <w:del w:id="1262" w:author="ERCOT" w:date="2023-09-21T16:40:00Z"/>
                      <w:b/>
                      <w:bCs/>
                    </w:rPr>
                  </w:pPr>
                  <w:del w:id="1263" w:author="ERCOT" w:date="2023-09-21T16:40:00Z">
                    <w:r w:rsidRPr="00907A1D" w:rsidDel="00AB7BF2">
                      <w:rPr>
                        <w:b/>
                        <w:bCs/>
                      </w:rPr>
                      <w:delText>Zip:</w:delText>
                    </w:r>
                  </w:del>
                </w:p>
              </w:tc>
              <w:tc>
                <w:tcPr>
                  <w:tcW w:w="2077" w:type="dxa"/>
                </w:tcPr>
                <w:p w14:paraId="007689D3" w14:textId="5C25FAF8" w:rsidR="00636B65" w:rsidRPr="00907A1D" w:rsidDel="00AB7BF2" w:rsidRDefault="00636B65" w:rsidP="009F7EF7">
                  <w:pPr>
                    <w:jc w:val="both"/>
                    <w:rPr>
                      <w:del w:id="1264" w:author="ERCOT" w:date="2023-09-21T16:40:00Z"/>
                      <w:b/>
                      <w:bCs/>
                    </w:rPr>
                  </w:pPr>
                  <w:del w:id="1265"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4C43A3">
              <w:tc>
                <w:tcPr>
                  <w:tcW w:w="1379" w:type="dxa"/>
                  <w:gridSpan w:val="2"/>
                </w:tcPr>
                <w:p w14:paraId="24660BFC" w14:textId="77777777" w:rsidR="00636B65" w:rsidRPr="00907A1D" w:rsidRDefault="00636B65" w:rsidP="009F7EF7">
                  <w:pPr>
                    <w:jc w:val="both"/>
                    <w:rPr>
                      <w:b/>
                      <w:bCs/>
                    </w:rPr>
                  </w:pPr>
                  <w:r w:rsidRPr="00907A1D">
                    <w:rPr>
                      <w:b/>
                      <w:bCs/>
                    </w:rPr>
                    <w:t>Telephone:</w:t>
                  </w:r>
                </w:p>
              </w:tc>
              <w:tc>
                <w:tcPr>
                  <w:tcW w:w="2827" w:type="dxa"/>
                  <w:gridSpan w:val="4"/>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1B4FFE93" w14:textId="663CE85D" w:rsidR="00636B65" w:rsidRPr="00907A1D" w:rsidRDefault="00636B65" w:rsidP="009F7EF7">
                  <w:pPr>
                    <w:jc w:val="both"/>
                    <w:rPr>
                      <w:b/>
                      <w:bCs/>
                    </w:rPr>
                  </w:pPr>
                  <w:del w:id="1266" w:author="ERCOT" w:date="2023-09-21T16:40:00Z">
                    <w:r w:rsidRPr="00907A1D" w:rsidDel="00AB7BF2">
                      <w:rPr>
                        <w:b/>
                        <w:bCs/>
                      </w:rPr>
                      <w:delText>Fax:</w:delText>
                    </w:r>
                  </w:del>
                </w:p>
              </w:tc>
              <w:tc>
                <w:tcPr>
                  <w:tcW w:w="4193" w:type="dxa"/>
                  <w:gridSpan w:val="4"/>
                </w:tcPr>
                <w:p w14:paraId="66E61A0D" w14:textId="183C5DB1" w:rsidR="00636B65" w:rsidRPr="00907A1D" w:rsidRDefault="00636B65" w:rsidP="009F7EF7">
                  <w:pPr>
                    <w:jc w:val="both"/>
                    <w:rPr>
                      <w:b/>
                      <w:bCs/>
                    </w:rPr>
                  </w:pPr>
                  <w:del w:id="126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4C43A3">
              <w:tc>
                <w:tcPr>
                  <w:tcW w:w="1787" w:type="dxa"/>
                  <w:gridSpan w:val="4"/>
                </w:tcPr>
                <w:p w14:paraId="385B55CC" w14:textId="77777777" w:rsidR="00636B65" w:rsidRPr="00907A1D" w:rsidRDefault="00636B65" w:rsidP="009F7EF7">
                  <w:pPr>
                    <w:jc w:val="both"/>
                    <w:rPr>
                      <w:b/>
                      <w:bCs/>
                    </w:rPr>
                  </w:pPr>
                  <w:r w:rsidRPr="00907A1D">
                    <w:rPr>
                      <w:b/>
                      <w:bCs/>
                    </w:rPr>
                    <w:t>Email Address:</w:t>
                  </w:r>
                </w:p>
              </w:tc>
              <w:tc>
                <w:tcPr>
                  <w:tcW w:w="7319" w:type="dxa"/>
                  <w:gridSpan w:val="7"/>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33CC0C30" w14:textId="77777777" w:rsidTr="004C43A3">
              <w:tc>
                <w:tcPr>
                  <w:tcW w:w="1519" w:type="dxa"/>
                  <w:gridSpan w:val="3"/>
                </w:tcPr>
                <w:p w14:paraId="6521221D" w14:textId="77777777" w:rsidR="00636B65" w:rsidRPr="00907A1D" w:rsidRDefault="00636B65" w:rsidP="009F7EF7">
                  <w:pPr>
                    <w:jc w:val="both"/>
                    <w:rPr>
                      <w:b/>
                      <w:bCs/>
                    </w:rPr>
                  </w:pPr>
                  <w:r w:rsidRPr="00907A1D">
                    <w:rPr>
                      <w:b/>
                      <w:bCs/>
                    </w:rPr>
                    <w:t>Name:</w:t>
                  </w:r>
                </w:p>
              </w:tc>
              <w:tc>
                <w:tcPr>
                  <w:tcW w:w="3368" w:type="dxa"/>
                  <w:gridSpan w:val="4"/>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3C95C600" w14:textId="0249768C" w:rsidR="00636B65" w:rsidRPr="00907A1D" w:rsidRDefault="00636B65" w:rsidP="009F7EF7">
                  <w:pPr>
                    <w:jc w:val="both"/>
                    <w:rPr>
                      <w:b/>
                      <w:bCs/>
                    </w:rPr>
                  </w:pPr>
                  <w:del w:id="1268" w:author="ERCOT" w:date="2023-09-21T16:41:00Z">
                    <w:r w:rsidRPr="00907A1D" w:rsidDel="00AB7BF2">
                      <w:rPr>
                        <w:b/>
                        <w:bCs/>
                      </w:rPr>
                      <w:delText>Title:</w:delText>
                    </w:r>
                  </w:del>
                </w:p>
              </w:tc>
              <w:tc>
                <w:tcPr>
                  <w:tcW w:w="3363" w:type="dxa"/>
                  <w:gridSpan w:val="3"/>
                </w:tcPr>
                <w:p w14:paraId="58D9BA47" w14:textId="010AE8A3" w:rsidR="00636B65" w:rsidRPr="00907A1D" w:rsidRDefault="00636B65" w:rsidP="009F7EF7">
                  <w:pPr>
                    <w:jc w:val="both"/>
                    <w:rPr>
                      <w:b/>
                      <w:bCs/>
                    </w:rPr>
                  </w:pPr>
                  <w:del w:id="126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4C43A3">
              <w:trPr>
                <w:del w:id="1270" w:author="ERCOT" w:date="2023-09-21T16:41:00Z"/>
              </w:trPr>
              <w:tc>
                <w:tcPr>
                  <w:tcW w:w="1376" w:type="dxa"/>
                  <w:gridSpan w:val="2"/>
                </w:tcPr>
                <w:p w14:paraId="35FC5179" w14:textId="486D94CC" w:rsidR="00636B65" w:rsidRPr="00907A1D" w:rsidDel="00AB7BF2" w:rsidRDefault="00636B65" w:rsidP="009F7EF7">
                  <w:pPr>
                    <w:jc w:val="both"/>
                    <w:rPr>
                      <w:del w:id="1271" w:author="ERCOT" w:date="2023-09-21T16:41:00Z"/>
                      <w:b/>
                      <w:bCs/>
                    </w:rPr>
                  </w:pPr>
                  <w:del w:id="1272" w:author="ERCOT" w:date="2023-09-21T16:41:00Z">
                    <w:r w:rsidRPr="00907A1D" w:rsidDel="00AB7BF2">
                      <w:rPr>
                        <w:b/>
                        <w:bCs/>
                      </w:rPr>
                      <w:delText>Address:</w:delText>
                    </w:r>
                  </w:del>
                </w:p>
              </w:tc>
              <w:tc>
                <w:tcPr>
                  <w:tcW w:w="7730" w:type="dxa"/>
                  <w:gridSpan w:val="9"/>
                </w:tcPr>
                <w:p w14:paraId="2BCE661A" w14:textId="573C9A26" w:rsidR="00636B65" w:rsidRPr="00907A1D" w:rsidDel="00AB7BF2" w:rsidRDefault="00636B65" w:rsidP="009F7EF7">
                  <w:pPr>
                    <w:jc w:val="both"/>
                    <w:rPr>
                      <w:del w:id="1273" w:author="ERCOT" w:date="2023-09-21T16:41:00Z"/>
                      <w:b/>
                      <w:bCs/>
                    </w:rPr>
                  </w:pPr>
                  <w:del w:id="1274"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4C43A3">
              <w:trPr>
                <w:del w:id="1275" w:author="ERCOT" w:date="2023-09-21T16:41:00Z"/>
              </w:trPr>
              <w:tc>
                <w:tcPr>
                  <w:tcW w:w="1025" w:type="dxa"/>
                </w:tcPr>
                <w:p w14:paraId="48908CFB" w14:textId="3DEFB7A4" w:rsidR="00636B65" w:rsidRPr="00907A1D" w:rsidDel="00AB7BF2" w:rsidRDefault="00636B65" w:rsidP="009F7EF7">
                  <w:pPr>
                    <w:jc w:val="both"/>
                    <w:rPr>
                      <w:del w:id="1276" w:author="ERCOT" w:date="2023-09-21T16:41:00Z"/>
                      <w:b/>
                      <w:bCs/>
                    </w:rPr>
                  </w:pPr>
                  <w:del w:id="1277" w:author="ERCOT" w:date="2023-09-21T16:41:00Z">
                    <w:r w:rsidRPr="00907A1D" w:rsidDel="00AB7BF2">
                      <w:rPr>
                        <w:b/>
                        <w:bCs/>
                      </w:rPr>
                      <w:delText>City:</w:delText>
                    </w:r>
                  </w:del>
                </w:p>
              </w:tc>
              <w:tc>
                <w:tcPr>
                  <w:tcW w:w="2284" w:type="dxa"/>
                  <w:gridSpan w:val="4"/>
                </w:tcPr>
                <w:p w14:paraId="6C7D6048" w14:textId="18AB530C" w:rsidR="00636B65" w:rsidRPr="00907A1D" w:rsidDel="00AB7BF2" w:rsidRDefault="00636B65" w:rsidP="009F7EF7">
                  <w:pPr>
                    <w:jc w:val="both"/>
                    <w:rPr>
                      <w:del w:id="1278" w:author="ERCOT" w:date="2023-09-21T16:41:00Z"/>
                      <w:b/>
                      <w:bCs/>
                    </w:rPr>
                  </w:pPr>
                  <w:del w:id="1279"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0E3A7F7" w14:textId="5EE807F9" w:rsidR="00636B65" w:rsidRPr="00907A1D" w:rsidDel="00AB7BF2" w:rsidRDefault="00636B65" w:rsidP="009F7EF7">
                  <w:pPr>
                    <w:jc w:val="both"/>
                    <w:rPr>
                      <w:del w:id="1280" w:author="ERCOT" w:date="2023-09-21T16:41:00Z"/>
                      <w:b/>
                      <w:bCs/>
                    </w:rPr>
                  </w:pPr>
                  <w:del w:id="1281" w:author="ERCOT" w:date="2023-09-21T16:41:00Z">
                    <w:r w:rsidRPr="00907A1D" w:rsidDel="00AB7BF2">
                      <w:rPr>
                        <w:b/>
                        <w:bCs/>
                      </w:rPr>
                      <w:delText>State:</w:delText>
                    </w:r>
                  </w:del>
                </w:p>
              </w:tc>
              <w:tc>
                <w:tcPr>
                  <w:tcW w:w="2029" w:type="dxa"/>
                  <w:gridSpan w:val="3"/>
                </w:tcPr>
                <w:p w14:paraId="58AF614E" w14:textId="4F68E479" w:rsidR="00636B65" w:rsidRPr="00907A1D" w:rsidDel="00AB7BF2" w:rsidRDefault="00636B65" w:rsidP="009F7EF7">
                  <w:pPr>
                    <w:jc w:val="both"/>
                    <w:rPr>
                      <w:del w:id="1282" w:author="ERCOT" w:date="2023-09-21T16:41:00Z"/>
                      <w:b/>
                      <w:bCs/>
                    </w:rPr>
                  </w:pPr>
                  <w:del w:id="128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
                <w:p w14:paraId="5B34DE7A" w14:textId="7529AD99" w:rsidR="00636B65" w:rsidRPr="00907A1D" w:rsidDel="00AB7BF2" w:rsidRDefault="00636B65" w:rsidP="009F7EF7">
                  <w:pPr>
                    <w:jc w:val="both"/>
                    <w:rPr>
                      <w:del w:id="1284" w:author="ERCOT" w:date="2023-09-21T16:41:00Z"/>
                      <w:b/>
                      <w:bCs/>
                    </w:rPr>
                  </w:pPr>
                  <w:del w:id="1285" w:author="ERCOT" w:date="2023-09-21T16:41:00Z">
                    <w:r w:rsidRPr="00907A1D" w:rsidDel="00AB7BF2">
                      <w:rPr>
                        <w:b/>
                        <w:bCs/>
                      </w:rPr>
                      <w:delText>Zip:</w:delText>
                    </w:r>
                  </w:del>
                </w:p>
              </w:tc>
              <w:tc>
                <w:tcPr>
                  <w:tcW w:w="2114" w:type="dxa"/>
                </w:tcPr>
                <w:p w14:paraId="1647D2CD" w14:textId="092A572A" w:rsidR="00636B65" w:rsidRPr="00907A1D" w:rsidDel="00AB7BF2" w:rsidRDefault="00636B65" w:rsidP="009F7EF7">
                  <w:pPr>
                    <w:jc w:val="both"/>
                    <w:rPr>
                      <w:del w:id="1286" w:author="ERCOT" w:date="2023-09-21T16:41:00Z"/>
                      <w:b/>
                      <w:bCs/>
                    </w:rPr>
                  </w:pPr>
                  <w:del w:id="128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4C43A3">
              <w:tc>
                <w:tcPr>
                  <w:tcW w:w="1376" w:type="dxa"/>
                  <w:gridSpan w:val="2"/>
                </w:tcPr>
                <w:p w14:paraId="219CB68B" w14:textId="77777777" w:rsidR="00636B65" w:rsidRPr="00907A1D" w:rsidRDefault="00636B65" w:rsidP="009F7EF7">
                  <w:pPr>
                    <w:jc w:val="both"/>
                    <w:rPr>
                      <w:b/>
                      <w:bCs/>
                    </w:rPr>
                  </w:pPr>
                  <w:r w:rsidRPr="00907A1D">
                    <w:rPr>
                      <w:b/>
                      <w:bCs/>
                    </w:rPr>
                    <w:t>Telephone:</w:t>
                  </w:r>
                </w:p>
              </w:tc>
              <w:tc>
                <w:tcPr>
                  <w:tcW w:w="2804" w:type="dxa"/>
                  <w:gridSpan w:val="4"/>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14EAD91" w14:textId="2F946474" w:rsidR="00636B65" w:rsidRPr="00907A1D" w:rsidRDefault="00636B65" w:rsidP="009F7EF7">
                  <w:pPr>
                    <w:jc w:val="both"/>
                    <w:rPr>
                      <w:b/>
                      <w:bCs/>
                    </w:rPr>
                  </w:pPr>
                  <w:del w:id="1288" w:author="ERCOT" w:date="2023-09-21T16:41:00Z">
                    <w:r w:rsidRPr="00907A1D" w:rsidDel="00AB7BF2">
                      <w:rPr>
                        <w:b/>
                        <w:bCs/>
                      </w:rPr>
                      <w:delText>Fax:</w:delText>
                    </w:r>
                  </w:del>
                </w:p>
              </w:tc>
              <w:tc>
                <w:tcPr>
                  <w:tcW w:w="4219" w:type="dxa"/>
                  <w:gridSpan w:val="4"/>
                </w:tcPr>
                <w:p w14:paraId="52657BAD" w14:textId="0604AE96" w:rsidR="00636B65" w:rsidRPr="00907A1D" w:rsidRDefault="00636B65" w:rsidP="009F7EF7">
                  <w:pPr>
                    <w:jc w:val="both"/>
                    <w:rPr>
                      <w:b/>
                      <w:bCs/>
                    </w:rPr>
                  </w:pPr>
                  <w:del w:id="128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4C43A3">
              <w:tc>
                <w:tcPr>
                  <w:tcW w:w="1780" w:type="dxa"/>
                  <w:gridSpan w:val="4"/>
                </w:tcPr>
                <w:p w14:paraId="1CCA2ADA" w14:textId="77777777" w:rsidR="00636B65" w:rsidRPr="00907A1D" w:rsidRDefault="00636B65" w:rsidP="009F7EF7">
                  <w:pPr>
                    <w:jc w:val="both"/>
                    <w:rPr>
                      <w:b/>
                      <w:bCs/>
                    </w:rPr>
                  </w:pPr>
                  <w:r w:rsidRPr="00907A1D">
                    <w:rPr>
                      <w:b/>
                      <w:bCs/>
                    </w:rPr>
                    <w:t>Email Address:</w:t>
                  </w:r>
                </w:p>
              </w:tc>
              <w:tc>
                <w:tcPr>
                  <w:tcW w:w="7326" w:type="dxa"/>
                  <w:gridSpan w:val="7"/>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36B65" w:rsidRPr="00907A1D" w14:paraId="491B0F82" w14:textId="77777777" w:rsidTr="004C43A3">
              <w:tc>
                <w:tcPr>
                  <w:tcW w:w="1522" w:type="dxa"/>
                  <w:gridSpan w:val="3"/>
                </w:tcPr>
                <w:p w14:paraId="149BD768" w14:textId="77777777" w:rsidR="00636B65" w:rsidRPr="00907A1D" w:rsidRDefault="00636B65" w:rsidP="009F7EF7">
                  <w:pPr>
                    <w:jc w:val="both"/>
                    <w:rPr>
                      <w:b/>
                      <w:bCs/>
                    </w:rPr>
                  </w:pPr>
                  <w:r w:rsidRPr="00907A1D">
                    <w:rPr>
                      <w:b/>
                      <w:bCs/>
                    </w:rPr>
                    <w:t>Name:</w:t>
                  </w:r>
                </w:p>
              </w:tc>
              <w:tc>
                <w:tcPr>
                  <w:tcW w:w="3391" w:type="dxa"/>
                  <w:gridSpan w:val="4"/>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4DFC161F" w14:textId="6127D106" w:rsidR="00636B65" w:rsidRPr="00907A1D" w:rsidRDefault="00636B65" w:rsidP="009F7EF7">
                  <w:pPr>
                    <w:jc w:val="both"/>
                    <w:rPr>
                      <w:b/>
                      <w:bCs/>
                    </w:rPr>
                  </w:pPr>
                  <w:del w:id="1290" w:author="ERCOT" w:date="2023-09-21T16:41:00Z">
                    <w:r w:rsidRPr="00907A1D" w:rsidDel="00AB7BF2">
                      <w:rPr>
                        <w:b/>
                        <w:bCs/>
                      </w:rPr>
                      <w:delText>Title:</w:delText>
                    </w:r>
                  </w:del>
                </w:p>
              </w:tc>
              <w:tc>
                <w:tcPr>
                  <w:tcW w:w="3336" w:type="dxa"/>
                  <w:gridSpan w:val="3"/>
                </w:tcPr>
                <w:p w14:paraId="5AE9742F" w14:textId="6F79A54C" w:rsidR="00636B65" w:rsidRPr="00907A1D" w:rsidRDefault="00636B65" w:rsidP="009F7EF7">
                  <w:pPr>
                    <w:jc w:val="both"/>
                    <w:rPr>
                      <w:b/>
                      <w:bCs/>
                    </w:rPr>
                  </w:pPr>
                  <w:del w:id="129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4C43A3">
              <w:trPr>
                <w:del w:id="1292" w:author="ERCOT" w:date="2023-09-21T16:41:00Z"/>
              </w:trPr>
              <w:tc>
                <w:tcPr>
                  <w:tcW w:w="1378" w:type="dxa"/>
                  <w:gridSpan w:val="2"/>
                </w:tcPr>
                <w:p w14:paraId="2E2EBF4D" w14:textId="30A646C2" w:rsidR="00636B65" w:rsidRPr="00907A1D" w:rsidDel="00AB7BF2" w:rsidRDefault="00636B65" w:rsidP="009F7EF7">
                  <w:pPr>
                    <w:jc w:val="both"/>
                    <w:rPr>
                      <w:del w:id="1293" w:author="ERCOT" w:date="2023-09-21T16:41:00Z"/>
                      <w:b/>
                      <w:bCs/>
                    </w:rPr>
                  </w:pPr>
                  <w:del w:id="1294" w:author="ERCOT" w:date="2023-09-21T16:41:00Z">
                    <w:r w:rsidRPr="00907A1D" w:rsidDel="00AB7BF2">
                      <w:rPr>
                        <w:b/>
                        <w:bCs/>
                      </w:rPr>
                      <w:delText>Address:</w:delText>
                    </w:r>
                  </w:del>
                </w:p>
              </w:tc>
              <w:tc>
                <w:tcPr>
                  <w:tcW w:w="7728" w:type="dxa"/>
                  <w:gridSpan w:val="9"/>
                </w:tcPr>
                <w:p w14:paraId="526DB4FA" w14:textId="1FD64132" w:rsidR="00636B65" w:rsidRPr="00907A1D" w:rsidDel="00AB7BF2" w:rsidRDefault="00636B65" w:rsidP="009F7EF7">
                  <w:pPr>
                    <w:jc w:val="both"/>
                    <w:rPr>
                      <w:del w:id="1295" w:author="ERCOT" w:date="2023-09-21T16:41:00Z"/>
                      <w:b/>
                      <w:bCs/>
                    </w:rPr>
                  </w:pPr>
                  <w:del w:id="129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4C43A3">
              <w:trPr>
                <w:del w:id="1297" w:author="ERCOT" w:date="2023-09-21T16:41:00Z"/>
              </w:trPr>
              <w:tc>
                <w:tcPr>
                  <w:tcW w:w="1026" w:type="dxa"/>
                </w:tcPr>
                <w:p w14:paraId="7986C435" w14:textId="637B91C2" w:rsidR="00636B65" w:rsidRPr="00907A1D" w:rsidDel="00AB7BF2" w:rsidRDefault="00636B65" w:rsidP="009F7EF7">
                  <w:pPr>
                    <w:jc w:val="both"/>
                    <w:rPr>
                      <w:del w:id="1298" w:author="ERCOT" w:date="2023-09-21T16:41:00Z"/>
                      <w:b/>
                      <w:bCs/>
                    </w:rPr>
                  </w:pPr>
                  <w:del w:id="1299" w:author="ERCOT" w:date="2023-09-21T16:41:00Z">
                    <w:r w:rsidRPr="00907A1D" w:rsidDel="00AB7BF2">
                      <w:rPr>
                        <w:b/>
                        <w:bCs/>
                      </w:rPr>
                      <w:delText>City:</w:delText>
                    </w:r>
                  </w:del>
                </w:p>
              </w:tc>
              <w:tc>
                <w:tcPr>
                  <w:tcW w:w="2308" w:type="dxa"/>
                  <w:gridSpan w:val="4"/>
                </w:tcPr>
                <w:p w14:paraId="42220D68" w14:textId="3CF432C3" w:rsidR="00636B65" w:rsidRPr="00907A1D" w:rsidDel="00AB7BF2" w:rsidRDefault="00636B65" w:rsidP="009F7EF7">
                  <w:pPr>
                    <w:jc w:val="both"/>
                    <w:rPr>
                      <w:del w:id="1300" w:author="ERCOT" w:date="2023-09-21T16:41:00Z"/>
                      <w:b/>
                      <w:bCs/>
                    </w:rPr>
                  </w:pPr>
                  <w:del w:id="1301"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F6914D7" w14:textId="2AA6D20C" w:rsidR="00636B65" w:rsidRPr="00907A1D" w:rsidDel="00AB7BF2" w:rsidRDefault="00636B65" w:rsidP="009F7EF7">
                  <w:pPr>
                    <w:jc w:val="both"/>
                    <w:rPr>
                      <w:del w:id="1302" w:author="ERCOT" w:date="2023-09-21T16:41:00Z"/>
                      <w:b/>
                      <w:bCs/>
                    </w:rPr>
                  </w:pPr>
                  <w:del w:id="1303" w:author="ERCOT" w:date="2023-09-21T16:41:00Z">
                    <w:r w:rsidRPr="00907A1D" w:rsidDel="00AB7BF2">
                      <w:rPr>
                        <w:b/>
                        <w:bCs/>
                      </w:rPr>
                      <w:delText>State:</w:delText>
                    </w:r>
                  </w:del>
                </w:p>
              </w:tc>
              <w:tc>
                <w:tcPr>
                  <w:tcW w:w="2039" w:type="dxa"/>
                  <w:gridSpan w:val="3"/>
                </w:tcPr>
                <w:p w14:paraId="6D514F93" w14:textId="168916EA" w:rsidR="00636B65" w:rsidRPr="00907A1D" w:rsidDel="00AB7BF2" w:rsidRDefault="00636B65" w:rsidP="009F7EF7">
                  <w:pPr>
                    <w:jc w:val="both"/>
                    <w:rPr>
                      <w:del w:id="1304" w:author="ERCOT" w:date="2023-09-21T16:41:00Z"/>
                      <w:b/>
                      <w:bCs/>
                    </w:rPr>
                  </w:pPr>
                  <w:del w:id="1305"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6366A194" w14:textId="65632A58" w:rsidR="00636B65" w:rsidRPr="00907A1D" w:rsidDel="00AB7BF2" w:rsidRDefault="00636B65" w:rsidP="009F7EF7">
                  <w:pPr>
                    <w:jc w:val="both"/>
                    <w:rPr>
                      <w:del w:id="1306" w:author="ERCOT" w:date="2023-09-21T16:41:00Z"/>
                      <w:b/>
                      <w:bCs/>
                    </w:rPr>
                  </w:pPr>
                  <w:del w:id="1307" w:author="ERCOT" w:date="2023-09-21T16:41:00Z">
                    <w:r w:rsidRPr="00907A1D" w:rsidDel="00AB7BF2">
                      <w:rPr>
                        <w:b/>
                        <w:bCs/>
                      </w:rPr>
                      <w:delText>Zip:</w:delText>
                    </w:r>
                  </w:del>
                </w:p>
              </w:tc>
              <w:tc>
                <w:tcPr>
                  <w:tcW w:w="2077" w:type="dxa"/>
                </w:tcPr>
                <w:p w14:paraId="7351893F" w14:textId="2FF5982A" w:rsidR="00636B65" w:rsidRPr="00907A1D" w:rsidDel="00AB7BF2" w:rsidRDefault="00636B65" w:rsidP="009F7EF7">
                  <w:pPr>
                    <w:jc w:val="both"/>
                    <w:rPr>
                      <w:del w:id="1308" w:author="ERCOT" w:date="2023-09-21T16:41:00Z"/>
                      <w:b/>
                      <w:bCs/>
                    </w:rPr>
                  </w:pPr>
                  <w:del w:id="1309"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4C43A3">
              <w:tc>
                <w:tcPr>
                  <w:tcW w:w="1378" w:type="dxa"/>
                  <w:gridSpan w:val="2"/>
                </w:tcPr>
                <w:p w14:paraId="3B6EBECB" w14:textId="77777777" w:rsidR="00636B65" w:rsidRPr="00907A1D" w:rsidRDefault="00636B65" w:rsidP="009F7EF7">
                  <w:pPr>
                    <w:jc w:val="both"/>
                    <w:rPr>
                      <w:b/>
                      <w:bCs/>
                    </w:rPr>
                  </w:pPr>
                  <w:r w:rsidRPr="00907A1D">
                    <w:rPr>
                      <w:b/>
                      <w:bCs/>
                    </w:rPr>
                    <w:lastRenderedPageBreak/>
                    <w:t>Telephone:</w:t>
                  </w:r>
                </w:p>
              </w:tc>
              <w:tc>
                <w:tcPr>
                  <w:tcW w:w="2827" w:type="dxa"/>
                  <w:gridSpan w:val="4"/>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
                <w:p w14:paraId="1610171F" w14:textId="699E0623" w:rsidR="00636B65" w:rsidRPr="00907A1D" w:rsidRDefault="00636B65" w:rsidP="009F7EF7">
                  <w:pPr>
                    <w:jc w:val="both"/>
                    <w:rPr>
                      <w:b/>
                      <w:bCs/>
                    </w:rPr>
                  </w:pPr>
                  <w:del w:id="1310" w:author="ERCOT" w:date="2023-09-21T16:41:00Z">
                    <w:r w:rsidRPr="00907A1D" w:rsidDel="00AB7BF2">
                      <w:rPr>
                        <w:b/>
                        <w:bCs/>
                      </w:rPr>
                      <w:delText>Fax:</w:delText>
                    </w:r>
                  </w:del>
                </w:p>
              </w:tc>
              <w:tc>
                <w:tcPr>
                  <w:tcW w:w="4193" w:type="dxa"/>
                  <w:gridSpan w:val="4"/>
                </w:tcPr>
                <w:p w14:paraId="0253C0B4" w14:textId="258EC4FC" w:rsidR="00636B65" w:rsidRPr="00907A1D" w:rsidRDefault="00636B65" w:rsidP="009F7EF7">
                  <w:pPr>
                    <w:jc w:val="both"/>
                    <w:rPr>
                      <w:b/>
                      <w:bCs/>
                    </w:rPr>
                  </w:pPr>
                  <w:del w:id="131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4C43A3">
              <w:tc>
                <w:tcPr>
                  <w:tcW w:w="1786" w:type="dxa"/>
                  <w:gridSpan w:val="4"/>
                </w:tcPr>
                <w:p w14:paraId="45D7C45B" w14:textId="77777777" w:rsidR="00636B65" w:rsidRPr="00907A1D" w:rsidRDefault="00636B65" w:rsidP="009F7EF7">
                  <w:pPr>
                    <w:jc w:val="both"/>
                    <w:rPr>
                      <w:b/>
                      <w:bCs/>
                    </w:rPr>
                  </w:pPr>
                  <w:r w:rsidRPr="00907A1D">
                    <w:rPr>
                      <w:b/>
                      <w:bCs/>
                    </w:rPr>
                    <w:t>Email Address:</w:t>
                  </w:r>
                </w:p>
              </w:tc>
              <w:tc>
                <w:tcPr>
                  <w:tcW w:w="7320" w:type="dxa"/>
                  <w:gridSpan w:val="7"/>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4C43A3">
              <w:rPr>
                <w:b/>
                <w:bCs/>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(or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(partnership,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(parent,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lastRenderedPageBreak/>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Signature of AR, Backup AR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Printed Name of AR, Backup AR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AB7C74">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lastRenderedPageBreak/>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1312" w:author="ERCOT" w:date="2023-09-20T11:16:00Z">
        <w:r w:rsidDel="00C9270B">
          <w:rPr>
            <w:b/>
            <w:bCs/>
          </w:rPr>
          <w:delText>April 1, 2023</w:delText>
        </w:r>
      </w:del>
      <w:ins w:id="1313"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63"/>
          <w:footerReference w:type="even" r:id="rId64"/>
          <w:footerReference w:type="default" r:id="rId65"/>
          <w:footerReference w:type="first" r:id="rId66"/>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67" w:history="1">
        <w:r>
          <w:rPr>
            <w:color w:val="0000FF"/>
            <w:u w:val="single"/>
          </w:rPr>
          <w:t>MPRegistration@ercot.com</w:t>
        </w:r>
      </w:hyperlink>
      <w:r w:rsidRPr="005B010C">
        <w:t xml:space="preserve"> (.pdf version)</w:t>
      </w:r>
      <w:del w:id="1314"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1315" w:author="ERCOT" w:date="2023-09-14T09:15:00Z">
        <w:r w:rsidR="00563D81">
          <w:t xml:space="preserve"> </w:t>
        </w:r>
        <w:r w:rsidR="00563D81" w:rsidRPr="00BA4C1D">
          <w:t xml:space="preserve">via </w:t>
        </w:r>
        <w:r w:rsidR="00563D81">
          <w:t>Electronic Fund</w:t>
        </w:r>
      </w:ins>
      <w:ins w:id="1316" w:author="ERCOT" w:date="2023-10-12T23:09:00Z">
        <w:r w:rsidR="002F5AFA">
          <w:t>s</w:t>
        </w:r>
      </w:ins>
      <w:ins w:id="1317" w:author="ERCOT" w:date="2023-09-14T09:15:00Z">
        <w:r w:rsidR="00563D81">
          <w:t xml:space="preserve"> Transfer </w:t>
        </w:r>
      </w:ins>
      <w:ins w:id="1318" w:author="ERCOT" w:date="2023-10-12T23:09:00Z">
        <w:r w:rsidR="002F5AFA">
          <w:t xml:space="preserve">(EFT) </w:t>
        </w:r>
      </w:ins>
      <w:ins w:id="1319" w:author="ERCOT" w:date="2023-09-14T09:15:00Z">
        <w:r w:rsidR="00563D81">
          <w:t xml:space="preserve">(wire or </w:t>
        </w:r>
      </w:ins>
      <w:ins w:id="1320" w:author="ERCOT" w:date="2023-09-21T16:23:00Z">
        <w:r w:rsidR="00A61918">
          <w:t>Automated Clearing House (</w:t>
        </w:r>
      </w:ins>
      <w:ins w:id="1321" w:author="ERCOT" w:date="2023-09-14T09:15:00Z">
        <w:r w:rsidR="00563D81">
          <w:t>ACH</w:t>
        </w:r>
      </w:ins>
      <w:ins w:id="1322" w:author="ERCOT" w:date="2023-09-21T16:23:00Z">
        <w:r w:rsidR="00A61918">
          <w:t>)</w:t>
        </w:r>
      </w:ins>
      <w:ins w:id="1323" w:author="ERCOT" w:date="2023-09-14T09:15:00Z">
        <w:r w:rsidR="00563D81">
          <w:t>)</w:t>
        </w:r>
      </w:ins>
      <w:r w:rsidRPr="00C577BA">
        <w:t xml:space="preserve">.  </w:t>
      </w:r>
      <w:ins w:id="1324" w:author="ERCOT" w:date="2023-09-14T09:15:00Z">
        <w:r w:rsidR="00563D81">
          <w:t xml:space="preserve">All payments should reference the applicant’s name and </w:t>
        </w:r>
      </w:ins>
      <w:ins w:id="1325" w:author="ERCOT" w:date="2023-09-21T16:34:00Z">
        <w:r w:rsidR="00B64B00" w:rsidRPr="00B64B00">
          <w:t>Data Universal Numbering System</w:t>
        </w:r>
        <w:r w:rsidR="00B64B00">
          <w:t xml:space="preserve"> (</w:t>
        </w:r>
      </w:ins>
      <w:ins w:id="1326" w:author="ERCOT" w:date="2023-09-14T09:15:00Z">
        <w:r w:rsidR="00563D81">
          <w:t>DUNS</w:t>
        </w:r>
      </w:ins>
      <w:ins w:id="1327" w:author="ERCOT" w:date="2023-09-21T16:34:00Z">
        <w:r w:rsidR="00B64B00">
          <w:t xml:space="preserve">) Number </w:t>
        </w:r>
      </w:ins>
      <w:ins w:id="1328" w:author="ERCOT" w:date="2023-10-25T11:22:00Z">
        <w:r w:rsidR="00D357DC">
          <w:t xml:space="preserve">(DUNS #) </w:t>
        </w:r>
      </w:ins>
      <w:ins w:id="1329" w:author="ERCOT" w:date="2023-09-14T09:15:00Z">
        <w:r w:rsidR="00563D81">
          <w:t>in the remarks.</w:t>
        </w:r>
      </w:ins>
      <w:ins w:id="1330"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C43A3">
        <w:rPr>
          <w:b/>
          <w:bCs/>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41E36C9B" w14:textId="77777777" w:rsidTr="004C43A3">
        <w:tc>
          <w:tcPr>
            <w:tcW w:w="1523" w:type="dxa"/>
            <w:gridSpan w:val="3"/>
          </w:tcPr>
          <w:p w14:paraId="6644FD39" w14:textId="77777777" w:rsidR="00636B65" w:rsidRPr="005B010C" w:rsidRDefault="00636B65" w:rsidP="009F7EF7">
            <w:pPr>
              <w:jc w:val="both"/>
              <w:rPr>
                <w:b/>
                <w:bCs/>
              </w:rPr>
            </w:pPr>
            <w:r w:rsidRPr="005B010C">
              <w:rPr>
                <w:b/>
                <w:bCs/>
              </w:rPr>
              <w:t>Name:</w:t>
            </w:r>
          </w:p>
        </w:tc>
        <w:tc>
          <w:tcPr>
            <w:tcW w:w="3468" w:type="dxa"/>
            <w:gridSpan w:val="4"/>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E5392C8" w14:textId="1C8EB190" w:rsidR="00636B65" w:rsidRPr="005B010C" w:rsidRDefault="00636B65" w:rsidP="009F7EF7">
            <w:pPr>
              <w:jc w:val="both"/>
              <w:rPr>
                <w:b/>
                <w:bCs/>
              </w:rPr>
            </w:pPr>
            <w:del w:id="1331" w:author="ERCOT" w:date="2023-09-14T09:15:00Z">
              <w:r w:rsidRPr="005B010C" w:rsidDel="00563D81">
                <w:rPr>
                  <w:b/>
                  <w:bCs/>
                </w:rPr>
                <w:delText>Title:</w:delText>
              </w:r>
            </w:del>
          </w:p>
        </w:tc>
        <w:tc>
          <w:tcPr>
            <w:tcW w:w="3497" w:type="dxa"/>
            <w:gridSpan w:val="3"/>
          </w:tcPr>
          <w:p w14:paraId="0732C605" w14:textId="409E8630" w:rsidR="00636B65" w:rsidRPr="005B010C" w:rsidRDefault="00636B65" w:rsidP="009F7EF7">
            <w:pPr>
              <w:jc w:val="both"/>
              <w:rPr>
                <w:b/>
                <w:bCs/>
              </w:rPr>
            </w:pPr>
            <w:del w:id="133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4C43A3">
        <w:trPr>
          <w:del w:id="1333" w:author="ERCOT" w:date="2023-09-22T12:53:00Z"/>
        </w:trPr>
        <w:tc>
          <w:tcPr>
            <w:tcW w:w="1376" w:type="dxa"/>
            <w:gridSpan w:val="2"/>
          </w:tcPr>
          <w:p w14:paraId="4CCA5864" w14:textId="6A93F005" w:rsidR="00636B65" w:rsidRPr="005B010C" w:rsidDel="00D7513E" w:rsidRDefault="00636B65" w:rsidP="009F7EF7">
            <w:pPr>
              <w:jc w:val="both"/>
              <w:rPr>
                <w:del w:id="1334" w:author="ERCOT" w:date="2023-09-22T12:53:00Z"/>
                <w:b/>
                <w:bCs/>
              </w:rPr>
            </w:pPr>
            <w:del w:id="1335" w:author="ERCOT" w:date="2023-09-22T12:53:00Z">
              <w:r w:rsidRPr="005B010C" w:rsidDel="00D7513E">
                <w:rPr>
                  <w:b/>
                  <w:bCs/>
                </w:rPr>
                <w:delText>Address:</w:delText>
              </w:r>
            </w:del>
          </w:p>
        </w:tc>
        <w:tc>
          <w:tcPr>
            <w:tcW w:w="7974" w:type="dxa"/>
            <w:gridSpan w:val="9"/>
          </w:tcPr>
          <w:p w14:paraId="09ADC541" w14:textId="547C3AA2" w:rsidR="00636B65" w:rsidRPr="005B010C" w:rsidDel="00D7513E" w:rsidRDefault="00636B65" w:rsidP="009F7EF7">
            <w:pPr>
              <w:jc w:val="both"/>
              <w:rPr>
                <w:del w:id="1336" w:author="ERCOT" w:date="2023-09-22T12:53:00Z"/>
                <w:b/>
                <w:bCs/>
              </w:rPr>
            </w:pPr>
            <w:del w:id="1337"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4C43A3">
        <w:trPr>
          <w:del w:id="1338" w:author="ERCOT" w:date="2023-09-22T12:53:00Z"/>
        </w:trPr>
        <w:tc>
          <w:tcPr>
            <w:tcW w:w="1025" w:type="dxa"/>
          </w:tcPr>
          <w:p w14:paraId="26DAF2A6" w14:textId="0ABBA05D" w:rsidR="00636B65" w:rsidRPr="005B010C" w:rsidDel="00D7513E" w:rsidRDefault="00636B65" w:rsidP="009F7EF7">
            <w:pPr>
              <w:jc w:val="both"/>
              <w:rPr>
                <w:del w:id="1339" w:author="ERCOT" w:date="2023-09-22T12:53:00Z"/>
                <w:b/>
                <w:bCs/>
              </w:rPr>
            </w:pPr>
            <w:del w:id="1340" w:author="ERCOT" w:date="2023-09-22T12:53:00Z">
              <w:r w:rsidRPr="005B010C" w:rsidDel="00D7513E">
                <w:rPr>
                  <w:b/>
                  <w:bCs/>
                </w:rPr>
                <w:delText>City:</w:delText>
              </w:r>
            </w:del>
          </w:p>
        </w:tc>
        <w:tc>
          <w:tcPr>
            <w:tcW w:w="2384" w:type="dxa"/>
            <w:gridSpan w:val="4"/>
          </w:tcPr>
          <w:p w14:paraId="389B9250" w14:textId="2925F7BE" w:rsidR="00636B65" w:rsidRPr="005B010C" w:rsidDel="00D7513E" w:rsidRDefault="00636B65" w:rsidP="009F7EF7">
            <w:pPr>
              <w:jc w:val="both"/>
              <w:rPr>
                <w:del w:id="1341" w:author="ERCOT" w:date="2023-09-22T12:53:00Z"/>
                <w:b/>
                <w:bCs/>
              </w:rPr>
            </w:pPr>
            <w:del w:id="1342"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4348CFE5" w14:textId="38700103" w:rsidR="00636B65" w:rsidRPr="005B010C" w:rsidDel="00D7513E" w:rsidRDefault="00636B65" w:rsidP="009F7EF7">
            <w:pPr>
              <w:jc w:val="both"/>
              <w:rPr>
                <w:del w:id="1343" w:author="ERCOT" w:date="2023-09-22T12:53:00Z"/>
                <w:b/>
                <w:bCs/>
              </w:rPr>
            </w:pPr>
            <w:del w:id="1344" w:author="ERCOT" w:date="2023-09-22T12:53:00Z">
              <w:r w:rsidRPr="005B010C" w:rsidDel="00D7513E">
                <w:rPr>
                  <w:b/>
                  <w:bCs/>
                </w:rPr>
                <w:delText>State:</w:delText>
              </w:r>
            </w:del>
          </w:p>
        </w:tc>
        <w:tc>
          <w:tcPr>
            <w:tcW w:w="2069" w:type="dxa"/>
            <w:gridSpan w:val="3"/>
          </w:tcPr>
          <w:p w14:paraId="5B5C4CF2" w14:textId="1B6B575C" w:rsidR="00636B65" w:rsidRPr="005B010C" w:rsidDel="00D7513E" w:rsidRDefault="00636B65" w:rsidP="009F7EF7">
            <w:pPr>
              <w:jc w:val="both"/>
              <w:rPr>
                <w:del w:id="1345" w:author="ERCOT" w:date="2023-09-22T12:53:00Z"/>
                <w:b/>
                <w:bCs/>
              </w:rPr>
            </w:pPr>
            <w:del w:id="1346"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7F00C810" w14:textId="11B0049E" w:rsidR="00636B65" w:rsidRPr="005B010C" w:rsidDel="00D7513E" w:rsidRDefault="00636B65" w:rsidP="009F7EF7">
            <w:pPr>
              <w:jc w:val="both"/>
              <w:rPr>
                <w:del w:id="1347" w:author="ERCOT" w:date="2023-09-22T12:53:00Z"/>
                <w:b/>
                <w:bCs/>
              </w:rPr>
            </w:pPr>
            <w:del w:id="1348" w:author="ERCOT" w:date="2023-09-22T12:53:00Z">
              <w:r w:rsidRPr="005B010C" w:rsidDel="00D7513E">
                <w:rPr>
                  <w:b/>
                  <w:bCs/>
                </w:rPr>
                <w:delText>Zip:</w:delText>
              </w:r>
            </w:del>
          </w:p>
        </w:tc>
        <w:tc>
          <w:tcPr>
            <w:tcW w:w="2206" w:type="dxa"/>
          </w:tcPr>
          <w:p w14:paraId="5C07FA15" w14:textId="4BDBA0BB" w:rsidR="00636B65" w:rsidRPr="005B010C" w:rsidDel="00D7513E" w:rsidRDefault="00636B65" w:rsidP="009F7EF7">
            <w:pPr>
              <w:jc w:val="both"/>
              <w:rPr>
                <w:del w:id="1349" w:author="ERCOT" w:date="2023-09-22T12:53:00Z"/>
                <w:b/>
                <w:bCs/>
              </w:rPr>
            </w:pPr>
            <w:del w:id="1350"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4C43A3">
        <w:tc>
          <w:tcPr>
            <w:tcW w:w="1376" w:type="dxa"/>
            <w:gridSpan w:val="2"/>
          </w:tcPr>
          <w:p w14:paraId="7E555AF7" w14:textId="77777777" w:rsidR="00636B65" w:rsidRPr="005B010C" w:rsidRDefault="00636B65" w:rsidP="009F7EF7">
            <w:pPr>
              <w:jc w:val="both"/>
              <w:rPr>
                <w:b/>
                <w:bCs/>
              </w:rPr>
            </w:pPr>
            <w:r w:rsidRPr="005B010C">
              <w:rPr>
                <w:b/>
                <w:bCs/>
              </w:rPr>
              <w:t>Telephone:</w:t>
            </w:r>
          </w:p>
        </w:tc>
        <w:tc>
          <w:tcPr>
            <w:tcW w:w="2907" w:type="dxa"/>
            <w:gridSpan w:val="4"/>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337E417" w14:textId="22F0F741" w:rsidR="00636B65" w:rsidRPr="005B010C" w:rsidRDefault="00636B65" w:rsidP="009F7EF7">
            <w:pPr>
              <w:jc w:val="both"/>
              <w:rPr>
                <w:b/>
                <w:bCs/>
              </w:rPr>
            </w:pPr>
            <w:del w:id="1351" w:author="ERCOT" w:date="2023-09-14T09:15:00Z">
              <w:r w:rsidRPr="005B010C" w:rsidDel="00563D81">
                <w:rPr>
                  <w:b/>
                  <w:bCs/>
                </w:rPr>
                <w:delText>Fax:</w:delText>
              </w:r>
            </w:del>
          </w:p>
        </w:tc>
        <w:tc>
          <w:tcPr>
            <w:tcW w:w="4359" w:type="dxa"/>
            <w:gridSpan w:val="4"/>
          </w:tcPr>
          <w:p w14:paraId="523610D5" w14:textId="72257B1D" w:rsidR="00636B65" w:rsidRPr="005B010C" w:rsidRDefault="00636B65" w:rsidP="009F7EF7">
            <w:pPr>
              <w:jc w:val="both"/>
              <w:rPr>
                <w:b/>
                <w:bCs/>
              </w:rPr>
            </w:pPr>
            <w:del w:id="135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4C43A3">
        <w:tc>
          <w:tcPr>
            <w:tcW w:w="1796" w:type="dxa"/>
            <w:gridSpan w:val="4"/>
          </w:tcPr>
          <w:p w14:paraId="0903F28D" w14:textId="77777777" w:rsidR="00636B65" w:rsidRPr="005B010C" w:rsidRDefault="00636B65" w:rsidP="009F7EF7">
            <w:pPr>
              <w:jc w:val="both"/>
              <w:rPr>
                <w:b/>
                <w:bCs/>
              </w:rPr>
            </w:pPr>
            <w:r w:rsidRPr="005B010C">
              <w:rPr>
                <w:b/>
                <w:bCs/>
              </w:rPr>
              <w:t>Email Address:</w:t>
            </w:r>
          </w:p>
        </w:tc>
        <w:tc>
          <w:tcPr>
            <w:tcW w:w="7554" w:type="dxa"/>
            <w:gridSpan w:val="7"/>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7DC434E5" w14:textId="77777777" w:rsidTr="004C43A3">
        <w:tc>
          <w:tcPr>
            <w:tcW w:w="1523" w:type="dxa"/>
            <w:gridSpan w:val="3"/>
          </w:tcPr>
          <w:p w14:paraId="2FA6AD35" w14:textId="77777777" w:rsidR="00636B65" w:rsidRPr="005B010C" w:rsidRDefault="00636B65" w:rsidP="009F7EF7">
            <w:pPr>
              <w:jc w:val="both"/>
              <w:rPr>
                <w:b/>
                <w:bCs/>
              </w:rPr>
            </w:pPr>
            <w:r w:rsidRPr="005B010C">
              <w:rPr>
                <w:b/>
                <w:bCs/>
              </w:rPr>
              <w:t>Name:</w:t>
            </w:r>
          </w:p>
        </w:tc>
        <w:tc>
          <w:tcPr>
            <w:tcW w:w="3468" w:type="dxa"/>
            <w:gridSpan w:val="4"/>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0D5CFB9" w14:textId="07A5912A" w:rsidR="00636B65" w:rsidRPr="005B010C" w:rsidRDefault="00636B65" w:rsidP="009F7EF7">
            <w:pPr>
              <w:jc w:val="both"/>
              <w:rPr>
                <w:b/>
                <w:bCs/>
              </w:rPr>
            </w:pPr>
            <w:del w:id="1353" w:author="ERCOT" w:date="2023-09-14T09:15:00Z">
              <w:r w:rsidRPr="005B010C" w:rsidDel="00563D81">
                <w:rPr>
                  <w:b/>
                  <w:bCs/>
                </w:rPr>
                <w:delText>Title:</w:delText>
              </w:r>
            </w:del>
          </w:p>
        </w:tc>
        <w:tc>
          <w:tcPr>
            <w:tcW w:w="3497" w:type="dxa"/>
            <w:gridSpan w:val="3"/>
          </w:tcPr>
          <w:p w14:paraId="758EAE5E" w14:textId="3E741DBC" w:rsidR="00636B65" w:rsidRPr="005B010C" w:rsidRDefault="00636B65" w:rsidP="009F7EF7">
            <w:pPr>
              <w:jc w:val="both"/>
              <w:rPr>
                <w:b/>
                <w:bCs/>
              </w:rPr>
            </w:pPr>
            <w:del w:id="135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4C43A3">
        <w:trPr>
          <w:del w:id="1355" w:author="ERCOT" w:date="2023-09-22T12:53:00Z"/>
        </w:trPr>
        <w:tc>
          <w:tcPr>
            <w:tcW w:w="1376" w:type="dxa"/>
            <w:gridSpan w:val="2"/>
          </w:tcPr>
          <w:p w14:paraId="6B2E32FE" w14:textId="5963242E" w:rsidR="00636B65" w:rsidRPr="005B010C" w:rsidDel="00D7513E" w:rsidRDefault="00636B65" w:rsidP="009F7EF7">
            <w:pPr>
              <w:jc w:val="both"/>
              <w:rPr>
                <w:del w:id="1356" w:author="ERCOT" w:date="2023-09-22T12:53:00Z"/>
                <w:b/>
                <w:bCs/>
              </w:rPr>
            </w:pPr>
            <w:del w:id="1357" w:author="ERCOT" w:date="2023-09-22T12:53:00Z">
              <w:r w:rsidRPr="005B010C" w:rsidDel="00D7513E">
                <w:rPr>
                  <w:b/>
                  <w:bCs/>
                </w:rPr>
                <w:delText>Address:</w:delText>
              </w:r>
            </w:del>
          </w:p>
        </w:tc>
        <w:tc>
          <w:tcPr>
            <w:tcW w:w="7974" w:type="dxa"/>
            <w:gridSpan w:val="9"/>
          </w:tcPr>
          <w:p w14:paraId="66673993" w14:textId="4E0E2FAF" w:rsidR="00636B65" w:rsidRPr="005B010C" w:rsidDel="00D7513E" w:rsidRDefault="00636B65" w:rsidP="009F7EF7">
            <w:pPr>
              <w:jc w:val="both"/>
              <w:rPr>
                <w:del w:id="1358" w:author="ERCOT" w:date="2023-09-22T12:53:00Z"/>
                <w:b/>
                <w:bCs/>
              </w:rPr>
            </w:pPr>
            <w:del w:id="1359"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4C43A3">
        <w:trPr>
          <w:del w:id="1360" w:author="ERCOT" w:date="2023-09-22T12:53:00Z"/>
        </w:trPr>
        <w:tc>
          <w:tcPr>
            <w:tcW w:w="1025" w:type="dxa"/>
          </w:tcPr>
          <w:p w14:paraId="4AC971D8" w14:textId="4CDD2318" w:rsidR="00636B65" w:rsidRPr="005B010C" w:rsidDel="00D7513E" w:rsidRDefault="00636B65" w:rsidP="009F7EF7">
            <w:pPr>
              <w:jc w:val="both"/>
              <w:rPr>
                <w:del w:id="1361" w:author="ERCOT" w:date="2023-09-22T12:53:00Z"/>
                <w:b/>
                <w:bCs/>
              </w:rPr>
            </w:pPr>
            <w:del w:id="1362" w:author="ERCOT" w:date="2023-09-22T12:53:00Z">
              <w:r w:rsidRPr="005B010C" w:rsidDel="00D7513E">
                <w:rPr>
                  <w:b/>
                  <w:bCs/>
                </w:rPr>
                <w:lastRenderedPageBreak/>
                <w:delText>City:</w:delText>
              </w:r>
            </w:del>
          </w:p>
        </w:tc>
        <w:tc>
          <w:tcPr>
            <w:tcW w:w="2384" w:type="dxa"/>
            <w:gridSpan w:val="4"/>
          </w:tcPr>
          <w:p w14:paraId="2D215771" w14:textId="6DA28BD5" w:rsidR="00636B65" w:rsidRPr="005B010C" w:rsidDel="00D7513E" w:rsidRDefault="00636B65" w:rsidP="009F7EF7">
            <w:pPr>
              <w:jc w:val="both"/>
              <w:rPr>
                <w:del w:id="1363" w:author="ERCOT" w:date="2023-09-22T12:53:00Z"/>
                <w:b/>
                <w:bCs/>
              </w:rPr>
            </w:pPr>
            <w:del w:id="1364"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3245A12" w14:textId="6AF73CF4" w:rsidR="00636B65" w:rsidRPr="005B010C" w:rsidDel="00D7513E" w:rsidRDefault="00636B65" w:rsidP="009F7EF7">
            <w:pPr>
              <w:jc w:val="both"/>
              <w:rPr>
                <w:del w:id="1365" w:author="ERCOT" w:date="2023-09-22T12:53:00Z"/>
                <w:b/>
                <w:bCs/>
              </w:rPr>
            </w:pPr>
            <w:del w:id="1366" w:author="ERCOT" w:date="2023-09-22T12:53:00Z">
              <w:r w:rsidRPr="005B010C" w:rsidDel="00D7513E">
                <w:rPr>
                  <w:b/>
                  <w:bCs/>
                </w:rPr>
                <w:delText>State:</w:delText>
              </w:r>
            </w:del>
          </w:p>
        </w:tc>
        <w:tc>
          <w:tcPr>
            <w:tcW w:w="2069" w:type="dxa"/>
            <w:gridSpan w:val="3"/>
          </w:tcPr>
          <w:p w14:paraId="54A06471" w14:textId="4C67ACAC" w:rsidR="00636B65" w:rsidRPr="005B010C" w:rsidDel="00D7513E" w:rsidRDefault="00636B65" w:rsidP="009F7EF7">
            <w:pPr>
              <w:jc w:val="both"/>
              <w:rPr>
                <w:del w:id="1367" w:author="ERCOT" w:date="2023-09-22T12:53:00Z"/>
                <w:b/>
                <w:bCs/>
              </w:rPr>
            </w:pPr>
            <w:del w:id="1368"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283A1F4A" w14:textId="1062E0E5" w:rsidR="00636B65" w:rsidRPr="005B010C" w:rsidDel="00D7513E" w:rsidRDefault="00636B65" w:rsidP="009F7EF7">
            <w:pPr>
              <w:jc w:val="both"/>
              <w:rPr>
                <w:del w:id="1369" w:author="ERCOT" w:date="2023-09-22T12:53:00Z"/>
                <w:b/>
                <w:bCs/>
              </w:rPr>
            </w:pPr>
            <w:del w:id="1370" w:author="ERCOT" w:date="2023-09-22T12:53:00Z">
              <w:r w:rsidRPr="005B010C" w:rsidDel="00D7513E">
                <w:rPr>
                  <w:b/>
                  <w:bCs/>
                </w:rPr>
                <w:delText>Zip:</w:delText>
              </w:r>
            </w:del>
          </w:p>
        </w:tc>
        <w:tc>
          <w:tcPr>
            <w:tcW w:w="2206" w:type="dxa"/>
          </w:tcPr>
          <w:p w14:paraId="58CF245C" w14:textId="0AC3390B" w:rsidR="00636B65" w:rsidRPr="005B010C" w:rsidDel="00D7513E" w:rsidRDefault="00636B65" w:rsidP="009F7EF7">
            <w:pPr>
              <w:jc w:val="both"/>
              <w:rPr>
                <w:del w:id="1371" w:author="ERCOT" w:date="2023-09-22T12:53:00Z"/>
                <w:b/>
                <w:bCs/>
              </w:rPr>
            </w:pPr>
            <w:del w:id="1372"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4C43A3">
        <w:tc>
          <w:tcPr>
            <w:tcW w:w="1376" w:type="dxa"/>
            <w:gridSpan w:val="2"/>
          </w:tcPr>
          <w:p w14:paraId="6F57F28A" w14:textId="77777777" w:rsidR="00636B65" w:rsidRPr="005B010C" w:rsidRDefault="00636B65" w:rsidP="009F7EF7">
            <w:pPr>
              <w:jc w:val="both"/>
              <w:rPr>
                <w:b/>
                <w:bCs/>
              </w:rPr>
            </w:pPr>
            <w:r w:rsidRPr="005B010C">
              <w:rPr>
                <w:b/>
                <w:bCs/>
              </w:rPr>
              <w:t>Telephone:</w:t>
            </w:r>
          </w:p>
        </w:tc>
        <w:tc>
          <w:tcPr>
            <w:tcW w:w="2907" w:type="dxa"/>
            <w:gridSpan w:val="4"/>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C20812A" w14:textId="62290409" w:rsidR="00636B65" w:rsidRPr="005B010C" w:rsidRDefault="00636B65" w:rsidP="009F7EF7">
            <w:pPr>
              <w:jc w:val="both"/>
              <w:rPr>
                <w:b/>
                <w:bCs/>
              </w:rPr>
            </w:pPr>
            <w:del w:id="1373" w:author="ERCOT" w:date="2023-09-14T09:15:00Z">
              <w:r w:rsidRPr="005B010C" w:rsidDel="00563D81">
                <w:rPr>
                  <w:b/>
                  <w:bCs/>
                </w:rPr>
                <w:delText>Fax:</w:delText>
              </w:r>
            </w:del>
          </w:p>
        </w:tc>
        <w:tc>
          <w:tcPr>
            <w:tcW w:w="4359" w:type="dxa"/>
            <w:gridSpan w:val="4"/>
          </w:tcPr>
          <w:p w14:paraId="6607FF53" w14:textId="6DAB5D59" w:rsidR="00636B65" w:rsidRPr="005B010C" w:rsidRDefault="00636B65" w:rsidP="009F7EF7">
            <w:pPr>
              <w:jc w:val="both"/>
              <w:rPr>
                <w:b/>
                <w:bCs/>
              </w:rPr>
            </w:pPr>
            <w:del w:id="137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4C43A3">
        <w:tc>
          <w:tcPr>
            <w:tcW w:w="1796" w:type="dxa"/>
            <w:gridSpan w:val="4"/>
          </w:tcPr>
          <w:p w14:paraId="7924598C" w14:textId="77777777" w:rsidR="00636B65" w:rsidRPr="005B010C" w:rsidRDefault="00636B65" w:rsidP="009F7EF7">
            <w:pPr>
              <w:jc w:val="both"/>
              <w:rPr>
                <w:b/>
                <w:bCs/>
              </w:rPr>
            </w:pPr>
            <w:r w:rsidRPr="005B010C">
              <w:rPr>
                <w:b/>
                <w:bCs/>
              </w:rPr>
              <w:t>Email Address:</w:t>
            </w:r>
          </w:p>
        </w:tc>
        <w:tc>
          <w:tcPr>
            <w:tcW w:w="7554" w:type="dxa"/>
            <w:gridSpan w:val="7"/>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2155A3F9" w14:textId="77777777" w:rsidTr="004C43A3">
        <w:tc>
          <w:tcPr>
            <w:tcW w:w="1523" w:type="dxa"/>
            <w:gridSpan w:val="3"/>
          </w:tcPr>
          <w:p w14:paraId="50442835" w14:textId="77777777" w:rsidR="00636B65" w:rsidRPr="005B010C" w:rsidRDefault="00636B65" w:rsidP="009F7EF7">
            <w:pPr>
              <w:jc w:val="both"/>
              <w:rPr>
                <w:b/>
                <w:bCs/>
              </w:rPr>
            </w:pPr>
            <w:r w:rsidRPr="005B010C">
              <w:rPr>
                <w:b/>
                <w:bCs/>
              </w:rPr>
              <w:t>Name:</w:t>
            </w:r>
          </w:p>
        </w:tc>
        <w:tc>
          <w:tcPr>
            <w:tcW w:w="3468" w:type="dxa"/>
            <w:gridSpan w:val="4"/>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3666F5EB" w14:textId="47EF8F72" w:rsidR="00636B65" w:rsidRPr="005B010C" w:rsidRDefault="00636B65" w:rsidP="009F7EF7">
            <w:pPr>
              <w:jc w:val="both"/>
              <w:rPr>
                <w:b/>
                <w:bCs/>
              </w:rPr>
            </w:pPr>
            <w:del w:id="1375" w:author="ERCOT" w:date="2023-09-14T09:15:00Z">
              <w:r w:rsidRPr="005B010C" w:rsidDel="00563D81">
                <w:rPr>
                  <w:b/>
                  <w:bCs/>
                </w:rPr>
                <w:delText>Title:</w:delText>
              </w:r>
            </w:del>
          </w:p>
        </w:tc>
        <w:tc>
          <w:tcPr>
            <w:tcW w:w="3497" w:type="dxa"/>
            <w:gridSpan w:val="3"/>
          </w:tcPr>
          <w:p w14:paraId="26F5088C" w14:textId="27717DB0" w:rsidR="00636B65" w:rsidRPr="005B010C" w:rsidRDefault="00636B65" w:rsidP="009F7EF7">
            <w:pPr>
              <w:jc w:val="both"/>
              <w:rPr>
                <w:b/>
                <w:bCs/>
              </w:rPr>
            </w:pPr>
            <w:del w:id="137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4C43A3">
        <w:trPr>
          <w:del w:id="1377" w:author="ERCOT" w:date="2023-09-22T12:53:00Z"/>
        </w:trPr>
        <w:tc>
          <w:tcPr>
            <w:tcW w:w="1376" w:type="dxa"/>
            <w:gridSpan w:val="2"/>
          </w:tcPr>
          <w:p w14:paraId="6D805B60" w14:textId="6838BFDC" w:rsidR="00636B65" w:rsidRPr="005B010C" w:rsidDel="00D7513E" w:rsidRDefault="00636B65" w:rsidP="009F7EF7">
            <w:pPr>
              <w:jc w:val="both"/>
              <w:rPr>
                <w:del w:id="1378" w:author="ERCOT" w:date="2023-09-22T12:53:00Z"/>
                <w:b/>
                <w:bCs/>
              </w:rPr>
            </w:pPr>
            <w:del w:id="1379" w:author="ERCOT" w:date="2023-09-22T12:53:00Z">
              <w:r w:rsidRPr="005B010C" w:rsidDel="00D7513E">
                <w:rPr>
                  <w:b/>
                  <w:bCs/>
                </w:rPr>
                <w:delText>Address:</w:delText>
              </w:r>
            </w:del>
          </w:p>
        </w:tc>
        <w:tc>
          <w:tcPr>
            <w:tcW w:w="7974" w:type="dxa"/>
            <w:gridSpan w:val="9"/>
          </w:tcPr>
          <w:p w14:paraId="703E5C7F" w14:textId="4AB2CDD7" w:rsidR="00636B65" w:rsidRPr="005B010C" w:rsidDel="00D7513E" w:rsidRDefault="00636B65" w:rsidP="009F7EF7">
            <w:pPr>
              <w:jc w:val="both"/>
              <w:rPr>
                <w:del w:id="1380" w:author="ERCOT" w:date="2023-09-22T12:53:00Z"/>
                <w:b/>
                <w:bCs/>
              </w:rPr>
            </w:pPr>
            <w:del w:id="1381"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4C43A3">
        <w:trPr>
          <w:del w:id="1382" w:author="ERCOT" w:date="2023-09-22T12:53:00Z"/>
        </w:trPr>
        <w:tc>
          <w:tcPr>
            <w:tcW w:w="1025" w:type="dxa"/>
          </w:tcPr>
          <w:p w14:paraId="02CCA204" w14:textId="06B5AD12" w:rsidR="00636B65" w:rsidRPr="005B010C" w:rsidDel="00D7513E" w:rsidRDefault="00636B65" w:rsidP="009F7EF7">
            <w:pPr>
              <w:jc w:val="both"/>
              <w:rPr>
                <w:del w:id="1383" w:author="ERCOT" w:date="2023-09-22T12:53:00Z"/>
                <w:b/>
                <w:bCs/>
              </w:rPr>
            </w:pPr>
            <w:del w:id="1384" w:author="ERCOT" w:date="2023-09-22T12:53:00Z">
              <w:r w:rsidRPr="005B010C" w:rsidDel="00D7513E">
                <w:rPr>
                  <w:b/>
                  <w:bCs/>
                </w:rPr>
                <w:delText>City:</w:delText>
              </w:r>
            </w:del>
          </w:p>
        </w:tc>
        <w:tc>
          <w:tcPr>
            <w:tcW w:w="2384" w:type="dxa"/>
            <w:gridSpan w:val="4"/>
          </w:tcPr>
          <w:p w14:paraId="7F70255A" w14:textId="45E9416C" w:rsidR="00636B65" w:rsidRPr="005B010C" w:rsidDel="00D7513E" w:rsidRDefault="00636B65" w:rsidP="009F7EF7">
            <w:pPr>
              <w:jc w:val="both"/>
              <w:rPr>
                <w:del w:id="1385" w:author="ERCOT" w:date="2023-09-22T12:53:00Z"/>
                <w:b/>
                <w:bCs/>
              </w:rPr>
            </w:pPr>
            <w:del w:id="1386"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C55ECDB" w14:textId="59F690E3" w:rsidR="00636B65" w:rsidRPr="005B010C" w:rsidDel="00D7513E" w:rsidRDefault="00636B65" w:rsidP="009F7EF7">
            <w:pPr>
              <w:jc w:val="both"/>
              <w:rPr>
                <w:del w:id="1387" w:author="ERCOT" w:date="2023-09-22T12:53:00Z"/>
                <w:b/>
                <w:bCs/>
              </w:rPr>
            </w:pPr>
            <w:del w:id="1388" w:author="ERCOT" w:date="2023-09-22T12:53:00Z">
              <w:r w:rsidRPr="005B010C" w:rsidDel="00D7513E">
                <w:rPr>
                  <w:b/>
                  <w:bCs/>
                </w:rPr>
                <w:delText>State:</w:delText>
              </w:r>
            </w:del>
          </w:p>
        </w:tc>
        <w:tc>
          <w:tcPr>
            <w:tcW w:w="2069" w:type="dxa"/>
            <w:gridSpan w:val="3"/>
          </w:tcPr>
          <w:p w14:paraId="576C3B0A" w14:textId="2960E147" w:rsidR="00636B65" w:rsidRPr="005B010C" w:rsidDel="00D7513E" w:rsidRDefault="00636B65" w:rsidP="009F7EF7">
            <w:pPr>
              <w:jc w:val="both"/>
              <w:rPr>
                <w:del w:id="1389" w:author="ERCOT" w:date="2023-09-22T12:53:00Z"/>
                <w:b/>
                <w:bCs/>
              </w:rPr>
            </w:pPr>
            <w:del w:id="1390"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E21D249" w14:textId="5077B563" w:rsidR="00636B65" w:rsidRPr="005B010C" w:rsidDel="00D7513E" w:rsidRDefault="00636B65" w:rsidP="009F7EF7">
            <w:pPr>
              <w:jc w:val="both"/>
              <w:rPr>
                <w:del w:id="1391" w:author="ERCOT" w:date="2023-09-22T12:53:00Z"/>
                <w:b/>
                <w:bCs/>
              </w:rPr>
            </w:pPr>
            <w:del w:id="1392" w:author="ERCOT" w:date="2023-09-22T12:53:00Z">
              <w:r w:rsidRPr="005B010C" w:rsidDel="00D7513E">
                <w:rPr>
                  <w:b/>
                  <w:bCs/>
                </w:rPr>
                <w:delText>Zip:</w:delText>
              </w:r>
            </w:del>
          </w:p>
        </w:tc>
        <w:tc>
          <w:tcPr>
            <w:tcW w:w="2206" w:type="dxa"/>
          </w:tcPr>
          <w:p w14:paraId="228D2AB0" w14:textId="381B7F92" w:rsidR="00636B65" w:rsidRPr="005B010C" w:rsidDel="00D7513E" w:rsidRDefault="00636B65" w:rsidP="009F7EF7">
            <w:pPr>
              <w:jc w:val="both"/>
              <w:rPr>
                <w:del w:id="1393" w:author="ERCOT" w:date="2023-09-22T12:53:00Z"/>
                <w:b/>
                <w:bCs/>
              </w:rPr>
            </w:pPr>
            <w:del w:id="1394"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4C43A3">
        <w:tc>
          <w:tcPr>
            <w:tcW w:w="1376" w:type="dxa"/>
            <w:gridSpan w:val="2"/>
          </w:tcPr>
          <w:p w14:paraId="793F9865" w14:textId="77777777" w:rsidR="00636B65" w:rsidRPr="005B010C" w:rsidRDefault="00636B65" w:rsidP="009F7EF7">
            <w:pPr>
              <w:jc w:val="both"/>
              <w:rPr>
                <w:b/>
                <w:bCs/>
              </w:rPr>
            </w:pPr>
            <w:r w:rsidRPr="005B010C">
              <w:rPr>
                <w:b/>
                <w:bCs/>
              </w:rPr>
              <w:t>Telephone:</w:t>
            </w:r>
          </w:p>
        </w:tc>
        <w:tc>
          <w:tcPr>
            <w:tcW w:w="2907" w:type="dxa"/>
            <w:gridSpan w:val="4"/>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2CB9F60C" w14:textId="646F3164" w:rsidR="00636B65" w:rsidRPr="005B010C" w:rsidRDefault="00636B65" w:rsidP="009F7EF7">
            <w:pPr>
              <w:jc w:val="both"/>
              <w:rPr>
                <w:b/>
                <w:bCs/>
              </w:rPr>
            </w:pPr>
            <w:del w:id="1395" w:author="ERCOT" w:date="2023-09-14T09:15:00Z">
              <w:r w:rsidRPr="005B010C" w:rsidDel="00563D81">
                <w:rPr>
                  <w:b/>
                  <w:bCs/>
                </w:rPr>
                <w:delText>Fax:</w:delText>
              </w:r>
            </w:del>
          </w:p>
        </w:tc>
        <w:tc>
          <w:tcPr>
            <w:tcW w:w="4359" w:type="dxa"/>
            <w:gridSpan w:val="4"/>
          </w:tcPr>
          <w:p w14:paraId="7520F788" w14:textId="1FDC6082" w:rsidR="00636B65" w:rsidRPr="005B010C" w:rsidRDefault="00636B65" w:rsidP="009F7EF7">
            <w:pPr>
              <w:jc w:val="both"/>
              <w:rPr>
                <w:b/>
                <w:bCs/>
              </w:rPr>
            </w:pPr>
            <w:del w:id="139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4C43A3">
        <w:tc>
          <w:tcPr>
            <w:tcW w:w="1796" w:type="dxa"/>
            <w:gridSpan w:val="4"/>
          </w:tcPr>
          <w:p w14:paraId="016B9879" w14:textId="77777777" w:rsidR="00636B65" w:rsidRPr="005B010C" w:rsidRDefault="00636B65" w:rsidP="009F7EF7">
            <w:pPr>
              <w:jc w:val="both"/>
              <w:rPr>
                <w:b/>
                <w:bCs/>
              </w:rPr>
            </w:pPr>
            <w:r w:rsidRPr="005B010C">
              <w:rPr>
                <w:b/>
                <w:bCs/>
              </w:rPr>
              <w:t>Email Address:</w:t>
            </w:r>
          </w:p>
        </w:tc>
        <w:tc>
          <w:tcPr>
            <w:tcW w:w="7554" w:type="dxa"/>
            <w:gridSpan w:val="7"/>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B7C74">
        <w:rPr>
          <w:lang w:val="x-none" w:eastAsia="x-none"/>
        </w:rPr>
      </w:r>
      <w:r w:rsidR="00AB7C74">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1397"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1398"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1399" w:author="ERCOT" w:date="2023-09-22T12:54:00Z"/>
        </w:trPr>
        <w:tc>
          <w:tcPr>
            <w:tcW w:w="1376" w:type="dxa"/>
            <w:gridSpan w:val="2"/>
          </w:tcPr>
          <w:p w14:paraId="658EFB7B" w14:textId="0C48AAC2" w:rsidR="00636B65" w:rsidRPr="005B010C" w:rsidDel="00D7513E" w:rsidRDefault="00636B65" w:rsidP="009F7EF7">
            <w:pPr>
              <w:jc w:val="both"/>
              <w:rPr>
                <w:del w:id="1400" w:author="ERCOT" w:date="2023-09-22T12:54:00Z"/>
                <w:b/>
                <w:bCs/>
              </w:rPr>
            </w:pPr>
            <w:del w:id="1401" w:author="ERCOT" w:date="2023-09-22T12:54:00Z">
              <w:r w:rsidRPr="005B010C" w:rsidDel="00D7513E">
                <w:rPr>
                  <w:b/>
                  <w:bCs/>
                </w:rPr>
                <w:lastRenderedPageBreak/>
                <w:delText>Address:</w:delText>
              </w:r>
            </w:del>
          </w:p>
        </w:tc>
        <w:tc>
          <w:tcPr>
            <w:tcW w:w="7974" w:type="dxa"/>
            <w:gridSpan w:val="9"/>
          </w:tcPr>
          <w:p w14:paraId="39528D7A" w14:textId="4190AD5E" w:rsidR="00636B65" w:rsidRPr="005B010C" w:rsidDel="00D7513E" w:rsidRDefault="00636B65" w:rsidP="009F7EF7">
            <w:pPr>
              <w:jc w:val="both"/>
              <w:rPr>
                <w:del w:id="1402" w:author="ERCOT" w:date="2023-09-22T12:54:00Z"/>
                <w:b/>
                <w:bCs/>
              </w:rPr>
            </w:pPr>
            <w:del w:id="1403"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1404" w:author="ERCOT" w:date="2023-09-22T12:54:00Z"/>
        </w:trPr>
        <w:tc>
          <w:tcPr>
            <w:tcW w:w="1025" w:type="dxa"/>
          </w:tcPr>
          <w:p w14:paraId="3B63850D" w14:textId="13B690CF" w:rsidR="00636B65" w:rsidRPr="005B010C" w:rsidDel="00D7513E" w:rsidRDefault="00636B65" w:rsidP="009F7EF7">
            <w:pPr>
              <w:jc w:val="both"/>
              <w:rPr>
                <w:del w:id="1405" w:author="ERCOT" w:date="2023-09-22T12:54:00Z"/>
                <w:b/>
                <w:bCs/>
              </w:rPr>
            </w:pPr>
            <w:del w:id="1406"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1407" w:author="ERCOT" w:date="2023-09-22T12:54:00Z"/>
                <w:b/>
                <w:bCs/>
              </w:rPr>
            </w:pPr>
            <w:del w:id="1408"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1409" w:author="ERCOT" w:date="2023-09-22T12:54:00Z"/>
                <w:b/>
                <w:bCs/>
              </w:rPr>
            </w:pPr>
            <w:del w:id="1410"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1411" w:author="ERCOT" w:date="2023-09-22T12:54:00Z"/>
                <w:b/>
                <w:bCs/>
              </w:rPr>
            </w:pPr>
            <w:del w:id="1412"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1413" w:author="ERCOT" w:date="2023-09-22T12:54:00Z"/>
                <w:b/>
                <w:bCs/>
              </w:rPr>
            </w:pPr>
            <w:del w:id="1414"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1415" w:author="ERCOT" w:date="2023-09-22T12:54:00Z"/>
                <w:b/>
                <w:bCs/>
              </w:rPr>
            </w:pPr>
            <w:del w:id="1416"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1417"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1418"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57BC095E" w14:textId="77777777" w:rsidTr="004C43A3">
        <w:tc>
          <w:tcPr>
            <w:tcW w:w="1523" w:type="dxa"/>
            <w:gridSpan w:val="3"/>
          </w:tcPr>
          <w:p w14:paraId="3DAAEC14" w14:textId="77777777" w:rsidR="00636B65" w:rsidRPr="00BA4C1D" w:rsidRDefault="00636B65" w:rsidP="009F7EF7">
            <w:pPr>
              <w:jc w:val="both"/>
              <w:rPr>
                <w:b/>
                <w:bCs/>
              </w:rPr>
            </w:pPr>
            <w:r w:rsidRPr="00BA4C1D">
              <w:rPr>
                <w:b/>
                <w:bCs/>
              </w:rPr>
              <w:t>Name:</w:t>
            </w:r>
          </w:p>
        </w:tc>
        <w:tc>
          <w:tcPr>
            <w:tcW w:w="3468" w:type="dxa"/>
            <w:gridSpan w:val="4"/>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A2476B8" w14:textId="3FA40E53" w:rsidR="00636B65" w:rsidRPr="00BA4C1D" w:rsidRDefault="00636B65" w:rsidP="009F7EF7">
            <w:pPr>
              <w:jc w:val="both"/>
              <w:rPr>
                <w:b/>
                <w:bCs/>
              </w:rPr>
            </w:pPr>
            <w:del w:id="1419" w:author="ERCOT" w:date="2023-09-14T09:16:00Z">
              <w:r w:rsidRPr="00BA4C1D" w:rsidDel="00563D81">
                <w:rPr>
                  <w:b/>
                  <w:bCs/>
                </w:rPr>
                <w:delText>Title:</w:delText>
              </w:r>
            </w:del>
          </w:p>
        </w:tc>
        <w:tc>
          <w:tcPr>
            <w:tcW w:w="3497" w:type="dxa"/>
            <w:gridSpan w:val="3"/>
          </w:tcPr>
          <w:p w14:paraId="63EB5F83" w14:textId="26F928EF" w:rsidR="00636B65" w:rsidRPr="00BA4C1D" w:rsidRDefault="00636B65" w:rsidP="009F7EF7">
            <w:pPr>
              <w:jc w:val="both"/>
              <w:rPr>
                <w:b/>
                <w:bCs/>
              </w:rPr>
            </w:pPr>
            <w:del w:id="142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4C43A3">
        <w:trPr>
          <w:del w:id="1421" w:author="ERCOT" w:date="2023-09-22T12:54:00Z"/>
        </w:trPr>
        <w:tc>
          <w:tcPr>
            <w:tcW w:w="1376" w:type="dxa"/>
            <w:gridSpan w:val="2"/>
          </w:tcPr>
          <w:p w14:paraId="63C040C0" w14:textId="32D8707F" w:rsidR="00636B65" w:rsidRPr="00BA4C1D" w:rsidDel="00D7513E" w:rsidRDefault="00636B65" w:rsidP="009F7EF7">
            <w:pPr>
              <w:jc w:val="both"/>
              <w:rPr>
                <w:del w:id="1422" w:author="ERCOT" w:date="2023-09-22T12:54:00Z"/>
                <w:b/>
                <w:bCs/>
              </w:rPr>
            </w:pPr>
            <w:del w:id="1423" w:author="ERCOT" w:date="2023-09-22T12:54:00Z">
              <w:r w:rsidRPr="00BA4C1D" w:rsidDel="00D7513E">
                <w:rPr>
                  <w:b/>
                  <w:bCs/>
                </w:rPr>
                <w:delText>Address:</w:delText>
              </w:r>
            </w:del>
          </w:p>
        </w:tc>
        <w:tc>
          <w:tcPr>
            <w:tcW w:w="7974" w:type="dxa"/>
            <w:gridSpan w:val="9"/>
          </w:tcPr>
          <w:p w14:paraId="6180EB47" w14:textId="24773F91" w:rsidR="00636B65" w:rsidRPr="00BA4C1D" w:rsidDel="00D7513E" w:rsidRDefault="00636B65" w:rsidP="009F7EF7">
            <w:pPr>
              <w:jc w:val="both"/>
              <w:rPr>
                <w:del w:id="1424" w:author="ERCOT" w:date="2023-09-22T12:54:00Z"/>
                <w:b/>
                <w:bCs/>
              </w:rPr>
            </w:pPr>
            <w:del w:id="1425"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4C43A3">
        <w:trPr>
          <w:del w:id="1426" w:author="ERCOT" w:date="2023-09-22T12:54:00Z"/>
        </w:trPr>
        <w:tc>
          <w:tcPr>
            <w:tcW w:w="1025" w:type="dxa"/>
          </w:tcPr>
          <w:p w14:paraId="00A81C61" w14:textId="3B41ADA3" w:rsidR="00636B65" w:rsidRPr="00BA4C1D" w:rsidDel="00D7513E" w:rsidRDefault="00636B65" w:rsidP="009F7EF7">
            <w:pPr>
              <w:jc w:val="both"/>
              <w:rPr>
                <w:del w:id="1427" w:author="ERCOT" w:date="2023-09-22T12:54:00Z"/>
                <w:b/>
                <w:bCs/>
              </w:rPr>
            </w:pPr>
            <w:del w:id="1428" w:author="ERCOT" w:date="2023-09-22T12:54:00Z">
              <w:r w:rsidRPr="00BA4C1D" w:rsidDel="00D7513E">
                <w:rPr>
                  <w:b/>
                  <w:bCs/>
                </w:rPr>
                <w:delText>City:</w:delText>
              </w:r>
            </w:del>
          </w:p>
        </w:tc>
        <w:tc>
          <w:tcPr>
            <w:tcW w:w="2384" w:type="dxa"/>
            <w:gridSpan w:val="4"/>
          </w:tcPr>
          <w:p w14:paraId="4C55712E" w14:textId="7DA6800C" w:rsidR="00636B65" w:rsidRPr="00BA4C1D" w:rsidDel="00D7513E" w:rsidRDefault="00636B65" w:rsidP="009F7EF7">
            <w:pPr>
              <w:jc w:val="both"/>
              <w:rPr>
                <w:del w:id="1429" w:author="ERCOT" w:date="2023-09-22T12:54:00Z"/>
                <w:b/>
                <w:bCs/>
              </w:rPr>
            </w:pPr>
            <w:del w:id="1430"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
          <w:p w14:paraId="04E3D78B" w14:textId="374133D6" w:rsidR="00636B65" w:rsidRPr="00BA4C1D" w:rsidDel="00D7513E" w:rsidRDefault="00636B65" w:rsidP="009F7EF7">
            <w:pPr>
              <w:jc w:val="both"/>
              <w:rPr>
                <w:del w:id="1431" w:author="ERCOT" w:date="2023-09-22T12:54:00Z"/>
                <w:b/>
                <w:bCs/>
              </w:rPr>
            </w:pPr>
            <w:del w:id="1432" w:author="ERCOT" w:date="2023-09-22T12:54:00Z">
              <w:r w:rsidRPr="00BA4C1D" w:rsidDel="00D7513E">
                <w:rPr>
                  <w:b/>
                  <w:bCs/>
                </w:rPr>
                <w:delText>State:</w:delText>
              </w:r>
            </w:del>
          </w:p>
        </w:tc>
        <w:tc>
          <w:tcPr>
            <w:tcW w:w="2069" w:type="dxa"/>
            <w:gridSpan w:val="3"/>
          </w:tcPr>
          <w:p w14:paraId="33D0A8AB" w14:textId="0D56B017" w:rsidR="00636B65" w:rsidRPr="00BA4C1D" w:rsidDel="00D7513E" w:rsidRDefault="00636B65" w:rsidP="009F7EF7">
            <w:pPr>
              <w:jc w:val="both"/>
              <w:rPr>
                <w:del w:id="1433" w:author="ERCOT" w:date="2023-09-22T12:54:00Z"/>
                <w:b/>
                <w:bCs/>
              </w:rPr>
            </w:pPr>
            <w:del w:id="1434"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
          <w:p w14:paraId="66E3724C" w14:textId="1D6BCADB" w:rsidR="00636B65" w:rsidRPr="00BA4C1D" w:rsidDel="00D7513E" w:rsidRDefault="00636B65" w:rsidP="009F7EF7">
            <w:pPr>
              <w:jc w:val="both"/>
              <w:rPr>
                <w:del w:id="1435" w:author="ERCOT" w:date="2023-09-22T12:54:00Z"/>
                <w:b/>
                <w:bCs/>
              </w:rPr>
            </w:pPr>
            <w:del w:id="1436" w:author="ERCOT" w:date="2023-09-22T12:54:00Z">
              <w:r w:rsidRPr="00BA4C1D" w:rsidDel="00D7513E">
                <w:rPr>
                  <w:b/>
                  <w:bCs/>
                </w:rPr>
                <w:delText>Zip:</w:delText>
              </w:r>
            </w:del>
          </w:p>
        </w:tc>
        <w:tc>
          <w:tcPr>
            <w:tcW w:w="2206" w:type="dxa"/>
          </w:tcPr>
          <w:p w14:paraId="3EA4C712" w14:textId="74DC817C" w:rsidR="00636B65" w:rsidRPr="00BA4C1D" w:rsidDel="00D7513E" w:rsidRDefault="00636B65" w:rsidP="009F7EF7">
            <w:pPr>
              <w:jc w:val="both"/>
              <w:rPr>
                <w:del w:id="1437" w:author="ERCOT" w:date="2023-09-22T12:54:00Z"/>
                <w:b/>
                <w:bCs/>
              </w:rPr>
            </w:pPr>
            <w:del w:id="1438"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4C43A3">
        <w:tc>
          <w:tcPr>
            <w:tcW w:w="1376" w:type="dxa"/>
            <w:gridSpan w:val="2"/>
          </w:tcPr>
          <w:p w14:paraId="0A9B7B08" w14:textId="77777777" w:rsidR="00636B65" w:rsidRPr="00BA4C1D" w:rsidRDefault="00636B65" w:rsidP="009F7EF7">
            <w:pPr>
              <w:jc w:val="both"/>
              <w:rPr>
                <w:b/>
                <w:bCs/>
              </w:rPr>
            </w:pPr>
            <w:r w:rsidRPr="00BA4C1D">
              <w:rPr>
                <w:b/>
                <w:bCs/>
              </w:rPr>
              <w:t>Telephone:</w:t>
            </w:r>
          </w:p>
        </w:tc>
        <w:tc>
          <w:tcPr>
            <w:tcW w:w="2907" w:type="dxa"/>
            <w:gridSpan w:val="4"/>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1234E4D" w14:textId="3CDAACC8" w:rsidR="00636B65" w:rsidRPr="00BA4C1D" w:rsidRDefault="00636B65" w:rsidP="009F7EF7">
            <w:pPr>
              <w:jc w:val="both"/>
              <w:rPr>
                <w:b/>
                <w:bCs/>
              </w:rPr>
            </w:pPr>
            <w:del w:id="1439" w:author="ERCOT" w:date="2023-09-14T09:16:00Z">
              <w:r w:rsidRPr="00BA4C1D" w:rsidDel="00563D81">
                <w:rPr>
                  <w:b/>
                  <w:bCs/>
                </w:rPr>
                <w:delText>Fax:</w:delText>
              </w:r>
            </w:del>
          </w:p>
        </w:tc>
        <w:tc>
          <w:tcPr>
            <w:tcW w:w="4359" w:type="dxa"/>
            <w:gridSpan w:val="4"/>
          </w:tcPr>
          <w:p w14:paraId="227FB8FD" w14:textId="3259DF5C" w:rsidR="00636B65" w:rsidRPr="00BA4C1D" w:rsidRDefault="00636B65" w:rsidP="009F7EF7">
            <w:pPr>
              <w:jc w:val="both"/>
              <w:rPr>
                <w:b/>
                <w:bCs/>
              </w:rPr>
            </w:pPr>
            <w:del w:id="144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4C43A3">
        <w:tc>
          <w:tcPr>
            <w:tcW w:w="1796" w:type="dxa"/>
            <w:gridSpan w:val="4"/>
          </w:tcPr>
          <w:p w14:paraId="2D757464" w14:textId="77777777" w:rsidR="00636B65" w:rsidRPr="00BA4C1D" w:rsidRDefault="00636B65" w:rsidP="009F7EF7">
            <w:pPr>
              <w:jc w:val="both"/>
              <w:rPr>
                <w:b/>
                <w:bCs/>
              </w:rPr>
            </w:pPr>
            <w:r w:rsidRPr="00BA4C1D">
              <w:rPr>
                <w:b/>
                <w:bCs/>
              </w:rPr>
              <w:t>Email Address:</w:t>
            </w:r>
          </w:p>
        </w:tc>
        <w:tc>
          <w:tcPr>
            <w:tcW w:w="7554" w:type="dxa"/>
            <w:gridSpan w:val="7"/>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E7969DC" w14:textId="77777777" w:rsidTr="004C43A3">
        <w:tc>
          <w:tcPr>
            <w:tcW w:w="1523" w:type="dxa"/>
            <w:gridSpan w:val="3"/>
          </w:tcPr>
          <w:p w14:paraId="30ED7E7D" w14:textId="77777777" w:rsidR="00636B65" w:rsidRPr="005B010C" w:rsidRDefault="00636B65" w:rsidP="009F7EF7">
            <w:pPr>
              <w:jc w:val="both"/>
              <w:rPr>
                <w:b/>
                <w:bCs/>
              </w:rPr>
            </w:pPr>
            <w:r w:rsidRPr="005B010C">
              <w:rPr>
                <w:b/>
                <w:bCs/>
              </w:rPr>
              <w:t>Name:</w:t>
            </w:r>
          </w:p>
        </w:tc>
        <w:tc>
          <w:tcPr>
            <w:tcW w:w="3468" w:type="dxa"/>
            <w:gridSpan w:val="4"/>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4F55CE8" w14:textId="09906ACE" w:rsidR="00636B65" w:rsidRPr="005B010C" w:rsidRDefault="00636B65" w:rsidP="009F7EF7">
            <w:pPr>
              <w:jc w:val="both"/>
              <w:rPr>
                <w:b/>
                <w:bCs/>
              </w:rPr>
            </w:pPr>
            <w:del w:id="1441" w:author="ERCOT" w:date="2023-09-14T09:16:00Z">
              <w:r w:rsidRPr="005B010C" w:rsidDel="00563D81">
                <w:rPr>
                  <w:b/>
                  <w:bCs/>
                </w:rPr>
                <w:delText>Title:</w:delText>
              </w:r>
            </w:del>
          </w:p>
        </w:tc>
        <w:tc>
          <w:tcPr>
            <w:tcW w:w="3497" w:type="dxa"/>
            <w:gridSpan w:val="3"/>
          </w:tcPr>
          <w:p w14:paraId="33FA2565" w14:textId="6342825F" w:rsidR="00636B65" w:rsidRPr="005B010C" w:rsidRDefault="00636B65" w:rsidP="009F7EF7">
            <w:pPr>
              <w:jc w:val="both"/>
              <w:rPr>
                <w:b/>
                <w:bCs/>
              </w:rPr>
            </w:pPr>
            <w:del w:id="144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4C43A3">
        <w:trPr>
          <w:del w:id="1443" w:author="ERCOT" w:date="2023-09-22T12:54:00Z"/>
        </w:trPr>
        <w:tc>
          <w:tcPr>
            <w:tcW w:w="1376" w:type="dxa"/>
            <w:gridSpan w:val="2"/>
          </w:tcPr>
          <w:p w14:paraId="32DEF26B" w14:textId="3694D829" w:rsidR="00636B65" w:rsidRPr="005B010C" w:rsidDel="00D7513E" w:rsidRDefault="00636B65" w:rsidP="009F7EF7">
            <w:pPr>
              <w:jc w:val="both"/>
              <w:rPr>
                <w:del w:id="1444" w:author="ERCOT" w:date="2023-09-22T12:54:00Z"/>
                <w:b/>
                <w:bCs/>
              </w:rPr>
            </w:pPr>
            <w:del w:id="1445" w:author="ERCOT" w:date="2023-09-22T12:54:00Z">
              <w:r w:rsidRPr="005B010C" w:rsidDel="00D7513E">
                <w:rPr>
                  <w:b/>
                  <w:bCs/>
                </w:rPr>
                <w:delText>Address:</w:delText>
              </w:r>
            </w:del>
          </w:p>
        </w:tc>
        <w:tc>
          <w:tcPr>
            <w:tcW w:w="7974" w:type="dxa"/>
            <w:gridSpan w:val="9"/>
          </w:tcPr>
          <w:p w14:paraId="2E06B004" w14:textId="21FC67D2" w:rsidR="00636B65" w:rsidRPr="005B010C" w:rsidDel="00D7513E" w:rsidRDefault="00636B65" w:rsidP="009F7EF7">
            <w:pPr>
              <w:jc w:val="both"/>
              <w:rPr>
                <w:del w:id="1446" w:author="ERCOT" w:date="2023-09-22T12:54:00Z"/>
                <w:b/>
                <w:bCs/>
              </w:rPr>
            </w:pPr>
            <w:del w:id="1447"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4C43A3">
        <w:trPr>
          <w:del w:id="1448" w:author="ERCOT" w:date="2023-09-22T12:54:00Z"/>
        </w:trPr>
        <w:tc>
          <w:tcPr>
            <w:tcW w:w="1025" w:type="dxa"/>
          </w:tcPr>
          <w:p w14:paraId="4CBF39A6" w14:textId="6252C83F" w:rsidR="00636B65" w:rsidRPr="005B010C" w:rsidDel="00D7513E" w:rsidRDefault="00636B65" w:rsidP="009F7EF7">
            <w:pPr>
              <w:jc w:val="both"/>
              <w:rPr>
                <w:del w:id="1449" w:author="ERCOT" w:date="2023-09-22T12:54:00Z"/>
                <w:b/>
                <w:bCs/>
              </w:rPr>
            </w:pPr>
            <w:del w:id="1450" w:author="ERCOT" w:date="2023-09-22T12:54:00Z">
              <w:r w:rsidRPr="005B010C" w:rsidDel="00D7513E">
                <w:rPr>
                  <w:b/>
                  <w:bCs/>
                </w:rPr>
                <w:delText>City:</w:delText>
              </w:r>
            </w:del>
          </w:p>
        </w:tc>
        <w:tc>
          <w:tcPr>
            <w:tcW w:w="2384" w:type="dxa"/>
            <w:gridSpan w:val="4"/>
          </w:tcPr>
          <w:p w14:paraId="5F136D7E" w14:textId="16080CF8" w:rsidR="00636B65" w:rsidRPr="005B010C" w:rsidDel="00D7513E" w:rsidRDefault="00636B65" w:rsidP="009F7EF7">
            <w:pPr>
              <w:jc w:val="both"/>
              <w:rPr>
                <w:del w:id="1451" w:author="ERCOT" w:date="2023-09-22T12:54:00Z"/>
                <w:b/>
                <w:bCs/>
              </w:rPr>
            </w:pPr>
            <w:del w:id="1452"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75C72F6" w14:textId="17324592" w:rsidR="00636B65" w:rsidRPr="005B010C" w:rsidDel="00D7513E" w:rsidRDefault="00636B65" w:rsidP="009F7EF7">
            <w:pPr>
              <w:jc w:val="both"/>
              <w:rPr>
                <w:del w:id="1453" w:author="ERCOT" w:date="2023-09-22T12:54:00Z"/>
                <w:b/>
                <w:bCs/>
              </w:rPr>
            </w:pPr>
            <w:del w:id="1454" w:author="ERCOT" w:date="2023-09-22T12:54:00Z">
              <w:r w:rsidRPr="005B010C" w:rsidDel="00D7513E">
                <w:rPr>
                  <w:b/>
                  <w:bCs/>
                </w:rPr>
                <w:delText>State:</w:delText>
              </w:r>
            </w:del>
          </w:p>
        </w:tc>
        <w:tc>
          <w:tcPr>
            <w:tcW w:w="2069" w:type="dxa"/>
            <w:gridSpan w:val="3"/>
          </w:tcPr>
          <w:p w14:paraId="00B30856" w14:textId="716141BC" w:rsidR="00636B65" w:rsidRPr="005B010C" w:rsidDel="00D7513E" w:rsidRDefault="00636B65" w:rsidP="009F7EF7">
            <w:pPr>
              <w:jc w:val="both"/>
              <w:rPr>
                <w:del w:id="1455" w:author="ERCOT" w:date="2023-09-22T12:54:00Z"/>
                <w:b/>
                <w:bCs/>
              </w:rPr>
            </w:pPr>
            <w:del w:id="1456"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F536ADC" w14:textId="63BFEA3B" w:rsidR="00636B65" w:rsidRPr="005B010C" w:rsidDel="00D7513E" w:rsidRDefault="00636B65" w:rsidP="009F7EF7">
            <w:pPr>
              <w:jc w:val="both"/>
              <w:rPr>
                <w:del w:id="1457" w:author="ERCOT" w:date="2023-09-22T12:54:00Z"/>
                <w:b/>
                <w:bCs/>
              </w:rPr>
            </w:pPr>
            <w:del w:id="1458" w:author="ERCOT" w:date="2023-09-22T12:54:00Z">
              <w:r w:rsidRPr="005B010C" w:rsidDel="00D7513E">
                <w:rPr>
                  <w:b/>
                  <w:bCs/>
                </w:rPr>
                <w:delText>Zip:</w:delText>
              </w:r>
            </w:del>
          </w:p>
        </w:tc>
        <w:tc>
          <w:tcPr>
            <w:tcW w:w="2206" w:type="dxa"/>
          </w:tcPr>
          <w:p w14:paraId="6E376CC9" w14:textId="17B0D382" w:rsidR="00636B65" w:rsidRPr="005B010C" w:rsidDel="00D7513E" w:rsidRDefault="00636B65" w:rsidP="009F7EF7">
            <w:pPr>
              <w:jc w:val="both"/>
              <w:rPr>
                <w:del w:id="1459" w:author="ERCOT" w:date="2023-09-22T12:54:00Z"/>
                <w:b/>
                <w:bCs/>
              </w:rPr>
            </w:pPr>
            <w:del w:id="1460"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4C43A3">
        <w:tc>
          <w:tcPr>
            <w:tcW w:w="1376" w:type="dxa"/>
            <w:gridSpan w:val="2"/>
          </w:tcPr>
          <w:p w14:paraId="6734FB7D" w14:textId="77777777" w:rsidR="00636B65" w:rsidRPr="005B010C" w:rsidRDefault="00636B65" w:rsidP="009F7EF7">
            <w:pPr>
              <w:jc w:val="both"/>
              <w:rPr>
                <w:b/>
                <w:bCs/>
              </w:rPr>
            </w:pPr>
            <w:r w:rsidRPr="005B010C">
              <w:rPr>
                <w:b/>
                <w:bCs/>
              </w:rPr>
              <w:t>Telephone:</w:t>
            </w:r>
          </w:p>
        </w:tc>
        <w:tc>
          <w:tcPr>
            <w:tcW w:w="2907" w:type="dxa"/>
            <w:gridSpan w:val="4"/>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13671C77" w14:textId="4E30993E" w:rsidR="00636B65" w:rsidRPr="005B010C" w:rsidRDefault="00636B65" w:rsidP="009F7EF7">
            <w:pPr>
              <w:jc w:val="both"/>
              <w:rPr>
                <w:b/>
                <w:bCs/>
              </w:rPr>
            </w:pPr>
            <w:del w:id="1461" w:author="ERCOT" w:date="2023-09-14T09:16:00Z">
              <w:r w:rsidRPr="005B010C" w:rsidDel="00563D81">
                <w:rPr>
                  <w:b/>
                  <w:bCs/>
                </w:rPr>
                <w:delText>Fax:</w:delText>
              </w:r>
            </w:del>
          </w:p>
        </w:tc>
        <w:tc>
          <w:tcPr>
            <w:tcW w:w="4359" w:type="dxa"/>
            <w:gridSpan w:val="4"/>
          </w:tcPr>
          <w:p w14:paraId="75BBB5C1" w14:textId="7843701A" w:rsidR="00636B65" w:rsidRPr="005B010C" w:rsidRDefault="00636B65" w:rsidP="009F7EF7">
            <w:pPr>
              <w:jc w:val="both"/>
              <w:rPr>
                <w:b/>
                <w:bCs/>
              </w:rPr>
            </w:pPr>
            <w:del w:id="146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4C43A3">
        <w:tc>
          <w:tcPr>
            <w:tcW w:w="1796" w:type="dxa"/>
            <w:gridSpan w:val="4"/>
          </w:tcPr>
          <w:p w14:paraId="3E83DA75" w14:textId="77777777" w:rsidR="00636B65" w:rsidRPr="005B010C" w:rsidRDefault="00636B65" w:rsidP="009F7EF7">
            <w:pPr>
              <w:jc w:val="both"/>
              <w:rPr>
                <w:b/>
                <w:bCs/>
              </w:rPr>
            </w:pPr>
            <w:r w:rsidRPr="005B010C">
              <w:rPr>
                <w:b/>
                <w:bCs/>
              </w:rPr>
              <w:t>Email Address:</w:t>
            </w:r>
          </w:p>
        </w:tc>
        <w:tc>
          <w:tcPr>
            <w:tcW w:w="7554" w:type="dxa"/>
            <w:gridSpan w:val="7"/>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68"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B7C74">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(or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(partnership,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(parent,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t xml:space="preserve">Signature of </w:t>
            </w:r>
            <w:r>
              <w:t>AR</w:t>
            </w:r>
            <w:r w:rsidRPr="005B010C">
              <w:t>, Backup AR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Printed Name of AR, Backup AR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463"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463"/>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lastRenderedPageBreak/>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1464" w:author="ERCOT" w:date="2023-09-21T11:09:00Z">
        <w:r w:rsidDel="00D05DC6">
          <w:rPr>
            <w:b/>
            <w:bCs/>
          </w:rPr>
          <w:delText>June 1, 2023</w:delText>
        </w:r>
      </w:del>
      <w:ins w:id="1465"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69" w:history="1">
        <w:r>
          <w:rPr>
            <w:rStyle w:val="Hyperlink"/>
          </w:rPr>
          <w:t>MPRegistration@ercot.com</w:t>
        </w:r>
      </w:hyperlink>
      <w:r>
        <w:t xml:space="preserve"> (.pdf version)</w:t>
      </w:r>
      <w:del w:id="1466"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1467" w:author="ERCOT" w:date="2023-09-14T09:17:00Z">
        <w:r w:rsidR="00563D81">
          <w:t>Electronic Fund</w:t>
        </w:r>
      </w:ins>
      <w:ins w:id="1468" w:author="ERCOT" w:date="2023-10-12T23:09:00Z">
        <w:r w:rsidR="002F5AFA">
          <w:t>s</w:t>
        </w:r>
      </w:ins>
      <w:ins w:id="1469" w:author="ERCOT" w:date="2023-09-14T09:17:00Z">
        <w:r w:rsidR="00563D81">
          <w:t xml:space="preserve"> Transfer </w:t>
        </w:r>
      </w:ins>
      <w:ins w:id="1470" w:author="ERCOT" w:date="2023-10-12T23:09:00Z">
        <w:r w:rsidR="002F5AFA">
          <w:t xml:space="preserve">(EFT) </w:t>
        </w:r>
      </w:ins>
      <w:ins w:id="1471" w:author="ERCOT" w:date="2023-09-14T09:17:00Z">
        <w:r w:rsidR="00563D81">
          <w:t xml:space="preserve">(wire or </w:t>
        </w:r>
      </w:ins>
      <w:ins w:id="1472" w:author="ERCOT" w:date="2023-09-21T16:23:00Z">
        <w:r w:rsidR="00A61918">
          <w:t>Automated Clearing House (</w:t>
        </w:r>
      </w:ins>
      <w:ins w:id="1473" w:author="ERCOT" w:date="2023-09-14T09:17:00Z">
        <w:r w:rsidR="00563D81">
          <w:t>ACH</w:t>
        </w:r>
      </w:ins>
      <w:ins w:id="1474" w:author="ERCOT" w:date="2023-09-21T16:23:00Z">
        <w:r w:rsidR="00A61918">
          <w:t>)</w:t>
        </w:r>
      </w:ins>
      <w:ins w:id="1475" w:author="ERCOT" w:date="2023-09-14T09:17:00Z">
        <w:r w:rsidR="00563D81">
          <w:t>)</w:t>
        </w:r>
      </w:ins>
      <w:del w:id="1476" w:author="ERCOT" w:date="2023-09-14T09:17:00Z">
        <w:r w:rsidDel="00563D81">
          <w:delText>check or wire transfer</w:delText>
        </w:r>
      </w:del>
      <w:r>
        <w:t xml:space="preserve">.  </w:t>
      </w:r>
      <w:ins w:id="1477" w:author="ERCOT" w:date="2023-09-14T09:17:00Z">
        <w:r w:rsidR="00563D81">
          <w:t xml:space="preserve">All payments should reference the applicant’s name and </w:t>
        </w:r>
      </w:ins>
      <w:ins w:id="1478" w:author="ERCOT" w:date="2023-09-21T16:35:00Z">
        <w:r w:rsidR="0046370D" w:rsidRPr="0046370D">
          <w:t>Data Universal Numbering System</w:t>
        </w:r>
        <w:r w:rsidR="0046370D">
          <w:t xml:space="preserve"> (</w:t>
        </w:r>
      </w:ins>
      <w:ins w:id="1479" w:author="ERCOT" w:date="2023-09-14T09:17:00Z">
        <w:r w:rsidR="00563D81">
          <w:t>DUNS</w:t>
        </w:r>
      </w:ins>
      <w:ins w:id="1480" w:author="ERCOT" w:date="2023-09-21T16:35:00Z">
        <w:r w:rsidR="0046370D">
          <w:t xml:space="preserve">) Number </w:t>
        </w:r>
      </w:ins>
      <w:ins w:id="1481" w:author="ERCOT" w:date="2023-10-25T11:23:00Z">
        <w:r w:rsidR="00D357DC">
          <w:t xml:space="preserve">(DUNS #) </w:t>
        </w:r>
      </w:ins>
      <w:ins w:id="1482" w:author="ERCOT" w:date="2023-09-14T09:17:00Z">
        <w:r w:rsidR="00563D81">
          <w:t>in the remarks.</w:t>
        </w:r>
      </w:ins>
      <w:ins w:id="1483"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4D7A6276"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0F39CFA5" w14:textId="77777777" w:rsidR="00636B65" w:rsidRDefault="00636B65">
            <w:pPr>
              <w:jc w:val="both"/>
              <w:rPr>
                <w:bCs/>
              </w:rPr>
            </w:pPr>
            <w:r>
              <w:rPr>
                <w:bCs/>
              </w:rPr>
              <w:fldChar w:fldCharType="begin">
                <w:ffData>
                  <w:name w:val="Text106"/>
                  <w:enabled/>
                  <w:calcOnExit w:val="0"/>
                  <w:textInput/>
                </w:ffData>
              </w:fldChar>
            </w:r>
            <w:bookmarkStart w:id="1484"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1484"/>
          </w:p>
        </w:tc>
        <w:tc>
          <w:tcPr>
            <w:tcW w:w="862" w:type="dxa"/>
            <w:tcBorders>
              <w:top w:val="single" w:sz="4" w:space="0" w:color="auto"/>
              <w:left w:val="single" w:sz="4" w:space="0" w:color="auto"/>
              <w:bottom w:val="single" w:sz="4" w:space="0" w:color="auto"/>
              <w:right w:val="single" w:sz="4" w:space="0" w:color="auto"/>
            </w:tcBorders>
          </w:tcPr>
          <w:p w14:paraId="37DFA2E4" w14:textId="27BCF74F" w:rsidR="00636B65" w:rsidRDefault="00636B65">
            <w:pPr>
              <w:jc w:val="both"/>
              <w:rPr>
                <w:b/>
                <w:bCs/>
              </w:rPr>
            </w:pPr>
            <w:del w:id="1485"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978E1C8" w14:textId="74241816" w:rsidR="00636B65" w:rsidRDefault="00636B65">
            <w:pPr>
              <w:jc w:val="both"/>
              <w:rPr>
                <w:b/>
                <w:bCs/>
              </w:rPr>
            </w:pPr>
            <w:del w:id="1486"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4C43A3">
        <w:trPr>
          <w:del w:id="1487"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B203A88" w14:textId="3AF8EDAC" w:rsidR="00636B65" w:rsidDel="00E14F70" w:rsidRDefault="00636B65">
            <w:pPr>
              <w:jc w:val="both"/>
              <w:rPr>
                <w:del w:id="1488" w:author="ERCOT" w:date="2023-09-22T12:56:00Z"/>
                <w:b/>
                <w:bCs/>
              </w:rPr>
            </w:pPr>
            <w:del w:id="1489"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E72624D" w14:textId="6C2BE784" w:rsidR="00636B65" w:rsidDel="00E14F70" w:rsidRDefault="00636B65">
            <w:pPr>
              <w:jc w:val="both"/>
              <w:rPr>
                <w:del w:id="1490" w:author="ERCOT" w:date="2023-09-22T12:56:00Z"/>
                <w:b/>
                <w:bCs/>
              </w:rPr>
            </w:pPr>
            <w:del w:id="149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4C43A3">
        <w:trPr>
          <w:del w:id="1492" w:author="ERCOT" w:date="2023-09-22T12:56:00Z"/>
        </w:trPr>
        <w:tc>
          <w:tcPr>
            <w:tcW w:w="988" w:type="dxa"/>
            <w:tcBorders>
              <w:top w:val="single" w:sz="4" w:space="0" w:color="auto"/>
              <w:left w:val="single" w:sz="4" w:space="0" w:color="auto"/>
              <w:bottom w:val="single" w:sz="4" w:space="0" w:color="auto"/>
              <w:right w:val="single" w:sz="4" w:space="0" w:color="auto"/>
            </w:tcBorders>
          </w:tcPr>
          <w:p w14:paraId="38E5F19E" w14:textId="66D57710" w:rsidR="00636B65" w:rsidDel="00E14F70" w:rsidRDefault="00636B65">
            <w:pPr>
              <w:jc w:val="both"/>
              <w:rPr>
                <w:del w:id="1493" w:author="ERCOT" w:date="2023-09-22T12:56:00Z"/>
                <w:b/>
                <w:bCs/>
              </w:rPr>
            </w:pPr>
            <w:del w:id="1494"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6872FECE" w14:textId="26DF972D" w:rsidR="00636B65" w:rsidDel="00E14F70" w:rsidRDefault="00636B65">
            <w:pPr>
              <w:jc w:val="both"/>
              <w:rPr>
                <w:del w:id="1495" w:author="ERCOT" w:date="2023-09-22T12:56:00Z"/>
                <w:b/>
                <w:bCs/>
              </w:rPr>
            </w:pPr>
            <w:del w:id="1496" w:author="ERCOT" w:date="2023-09-22T12:56:00Z">
              <w:r w:rsidDel="00E14F70">
                <w:fldChar w:fldCharType="begin">
                  <w:ffData>
                    <w:name w:val="Text27"/>
                    <w:enabled/>
                    <w:calcOnExit w:val="0"/>
                    <w:textInput/>
                  </w:ffData>
                </w:fldChar>
              </w:r>
              <w:bookmarkStart w:id="1497"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1497"/>
            </w:del>
          </w:p>
        </w:tc>
        <w:tc>
          <w:tcPr>
            <w:tcW w:w="875" w:type="dxa"/>
            <w:tcBorders>
              <w:top w:val="single" w:sz="4" w:space="0" w:color="auto"/>
              <w:left w:val="single" w:sz="4" w:space="0" w:color="auto"/>
              <w:bottom w:val="single" w:sz="4" w:space="0" w:color="auto"/>
              <w:right w:val="single" w:sz="4" w:space="0" w:color="auto"/>
            </w:tcBorders>
          </w:tcPr>
          <w:p w14:paraId="1EA61ED2" w14:textId="1858264E" w:rsidR="00636B65" w:rsidDel="00E14F70" w:rsidRDefault="00636B65">
            <w:pPr>
              <w:jc w:val="both"/>
              <w:rPr>
                <w:del w:id="1498" w:author="ERCOT" w:date="2023-09-22T12:56:00Z"/>
                <w:b/>
                <w:bCs/>
              </w:rPr>
            </w:pPr>
            <w:del w:id="1499"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65F92D09" w14:textId="5098FD18" w:rsidR="00636B65" w:rsidDel="00E14F70" w:rsidRDefault="00636B65">
            <w:pPr>
              <w:jc w:val="both"/>
              <w:rPr>
                <w:del w:id="1500" w:author="ERCOT" w:date="2023-09-22T12:56:00Z"/>
                <w:b/>
                <w:bCs/>
              </w:rPr>
            </w:pPr>
            <w:del w:id="150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341AECD" w14:textId="61C0CE29" w:rsidR="00636B65" w:rsidDel="00E14F70" w:rsidRDefault="00636B65">
            <w:pPr>
              <w:jc w:val="both"/>
              <w:rPr>
                <w:del w:id="1502" w:author="ERCOT" w:date="2023-09-22T12:56:00Z"/>
                <w:b/>
                <w:bCs/>
              </w:rPr>
            </w:pPr>
            <w:del w:id="1503"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29DBC3F8" w14:textId="3FBD8507" w:rsidR="00636B65" w:rsidDel="00E14F70" w:rsidRDefault="00636B65">
            <w:pPr>
              <w:jc w:val="both"/>
              <w:rPr>
                <w:del w:id="1504" w:author="ERCOT" w:date="2023-09-22T12:56:00Z"/>
                <w:b/>
                <w:bCs/>
              </w:rPr>
            </w:pPr>
            <w:del w:id="150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6BED1C8D" w14:textId="592ECA21" w:rsidR="00636B65" w:rsidRDefault="00636B65">
            <w:pPr>
              <w:jc w:val="both"/>
              <w:rPr>
                <w:b/>
                <w:bCs/>
              </w:rPr>
            </w:pPr>
            <w:del w:id="1506"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026D4855" w14:textId="30DE3F4A" w:rsidR="00636B65" w:rsidRDefault="00636B65">
            <w:pPr>
              <w:jc w:val="both"/>
              <w:rPr>
                <w:b/>
                <w:bCs/>
              </w:rPr>
            </w:pPr>
            <w:del w:id="1507"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17CC8E2D"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05A8045" w14:textId="4A32BEAB" w:rsidR="00636B65" w:rsidRDefault="00636B65">
            <w:pPr>
              <w:jc w:val="both"/>
              <w:rPr>
                <w:b/>
                <w:bCs/>
              </w:rPr>
            </w:pPr>
            <w:del w:id="1508"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4AF7999A" w14:textId="2648996D" w:rsidR="00636B65" w:rsidRDefault="00636B65">
            <w:pPr>
              <w:jc w:val="both"/>
              <w:rPr>
                <w:b/>
                <w:bCs/>
              </w:rPr>
            </w:pPr>
            <w:del w:id="150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4C43A3">
        <w:trPr>
          <w:del w:id="1510"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
          <w:p w14:paraId="1D771709" w14:textId="68D463D9" w:rsidR="00636B65" w:rsidDel="00E14F70" w:rsidRDefault="00636B65">
            <w:pPr>
              <w:jc w:val="both"/>
              <w:rPr>
                <w:del w:id="1511" w:author="ERCOT" w:date="2023-09-22T12:56:00Z"/>
                <w:b/>
                <w:bCs/>
              </w:rPr>
            </w:pPr>
            <w:del w:id="1512"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7CBB8111" w14:textId="5778498F" w:rsidR="00636B65" w:rsidDel="00E14F70" w:rsidRDefault="00636B65">
            <w:pPr>
              <w:jc w:val="both"/>
              <w:rPr>
                <w:del w:id="1513" w:author="ERCOT" w:date="2023-09-22T12:56:00Z"/>
                <w:b/>
                <w:bCs/>
              </w:rPr>
            </w:pPr>
            <w:del w:id="151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4C43A3">
        <w:trPr>
          <w:del w:id="1515" w:author="ERCOT" w:date="2023-09-22T12:56:00Z"/>
        </w:trPr>
        <w:tc>
          <w:tcPr>
            <w:tcW w:w="1025" w:type="dxa"/>
            <w:tcBorders>
              <w:top w:val="single" w:sz="4" w:space="0" w:color="auto"/>
              <w:left w:val="single" w:sz="4" w:space="0" w:color="auto"/>
              <w:bottom w:val="single" w:sz="4" w:space="0" w:color="auto"/>
              <w:right w:val="single" w:sz="4" w:space="0" w:color="auto"/>
            </w:tcBorders>
          </w:tcPr>
          <w:p w14:paraId="5C09D3E2" w14:textId="0EC9EB83" w:rsidR="00636B65" w:rsidDel="00E14F70" w:rsidRDefault="00636B65">
            <w:pPr>
              <w:jc w:val="both"/>
              <w:rPr>
                <w:del w:id="1516" w:author="ERCOT" w:date="2023-09-22T12:56:00Z"/>
                <w:b/>
                <w:bCs/>
              </w:rPr>
            </w:pPr>
            <w:del w:id="1517"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00125EDF" w14:textId="0188E258" w:rsidR="00636B65" w:rsidDel="00E14F70" w:rsidRDefault="00636B65">
            <w:pPr>
              <w:jc w:val="both"/>
              <w:rPr>
                <w:del w:id="1518" w:author="ERCOT" w:date="2023-09-22T12:56:00Z"/>
                <w:b/>
                <w:bCs/>
              </w:rPr>
            </w:pPr>
            <w:del w:id="1519"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5BCE355A" w14:textId="2EFA9406" w:rsidR="00636B65" w:rsidDel="00E14F70" w:rsidRDefault="00636B65">
            <w:pPr>
              <w:jc w:val="both"/>
              <w:rPr>
                <w:del w:id="1520" w:author="ERCOT" w:date="2023-09-22T12:56:00Z"/>
                <w:b/>
                <w:bCs/>
              </w:rPr>
            </w:pPr>
            <w:del w:id="1521"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10E19B36" w14:textId="289F3623" w:rsidR="00636B65" w:rsidDel="00E14F70" w:rsidRDefault="00636B65">
            <w:pPr>
              <w:jc w:val="both"/>
              <w:rPr>
                <w:del w:id="1522" w:author="ERCOT" w:date="2023-09-22T12:56:00Z"/>
                <w:b/>
                <w:bCs/>
              </w:rPr>
            </w:pPr>
            <w:del w:id="1523"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
          <w:p w14:paraId="3A0C1BBE" w14:textId="5752B7B8" w:rsidR="00636B65" w:rsidDel="00E14F70" w:rsidRDefault="00636B65">
            <w:pPr>
              <w:jc w:val="both"/>
              <w:rPr>
                <w:del w:id="1524" w:author="ERCOT" w:date="2023-09-22T12:56:00Z"/>
                <w:b/>
                <w:bCs/>
              </w:rPr>
            </w:pPr>
            <w:del w:id="1525"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D91198B" w14:textId="28931678" w:rsidR="00636B65" w:rsidDel="00E14F70" w:rsidRDefault="00636B65">
            <w:pPr>
              <w:jc w:val="both"/>
              <w:rPr>
                <w:del w:id="1526" w:author="ERCOT" w:date="2023-09-22T12:56:00Z"/>
                <w:b/>
                <w:bCs/>
              </w:rPr>
            </w:pPr>
            <w:del w:id="1527"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7919E70D" w14:textId="176C7DB3" w:rsidR="00636B65" w:rsidRDefault="00636B65">
            <w:pPr>
              <w:jc w:val="both"/>
              <w:rPr>
                <w:b/>
                <w:bCs/>
              </w:rPr>
            </w:pPr>
            <w:del w:id="1528"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1C1E830" w14:textId="274EDC77" w:rsidR="00636B65" w:rsidRDefault="00636B65">
            <w:pPr>
              <w:jc w:val="both"/>
              <w:rPr>
                <w:b/>
                <w:bCs/>
              </w:rPr>
            </w:pPr>
            <w:del w:id="152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1530" w:name="Check1"/>
    <w:bookmarkStart w:id="1531"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AB7C74">
        <w:fldChar w:fldCharType="separate"/>
      </w:r>
      <w:r>
        <w:fldChar w:fldCharType="end"/>
      </w:r>
      <w:bookmarkEnd w:id="1530"/>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AB7C74">
        <w:fldChar w:fldCharType="separate"/>
      </w:r>
      <w:r>
        <w:fldChar w:fldCharType="end"/>
      </w:r>
      <w:bookmarkEnd w:id="1531"/>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AB7C74">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AB7C74">
        <w:fldChar w:fldCharType="separate"/>
      </w:r>
      <w:r>
        <w:fldChar w:fldCharType="end"/>
      </w:r>
      <w:bookmarkStart w:id="1532"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AB7C74">
        <w:fldChar w:fldCharType="separate"/>
      </w:r>
      <w:r>
        <w:fldChar w:fldCharType="end"/>
      </w:r>
      <w:bookmarkEnd w:id="1532"/>
      <w:r>
        <w:t xml:space="preserve"> Limited Liability Company</w:t>
      </w:r>
      <w:r>
        <w:tab/>
      </w:r>
      <w:bookmarkStart w:id="1533" w:name="Check4"/>
      <w:r>
        <w:fldChar w:fldCharType="begin">
          <w:ffData>
            <w:name w:val="Check4"/>
            <w:enabled/>
            <w:calcOnExit w:val="0"/>
            <w:checkBox>
              <w:sizeAuto/>
              <w:default w:val="0"/>
            </w:checkBox>
          </w:ffData>
        </w:fldChar>
      </w:r>
      <w:r>
        <w:instrText xml:space="preserve"> FORMCHECKBOX </w:instrText>
      </w:r>
      <w:r w:rsidR="00AB7C74">
        <w:fldChar w:fldCharType="separate"/>
      </w:r>
      <w:r>
        <w:fldChar w:fldCharType="end"/>
      </w:r>
      <w:bookmarkEnd w:id="1533"/>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AB7C74">
        <w:fldChar w:fldCharType="separate"/>
      </w:r>
      <w:r>
        <w:fldChar w:fldCharType="end"/>
      </w:r>
      <w:r>
        <w:t xml:space="preserve"> Other:  </w:t>
      </w:r>
      <w:bookmarkStart w:id="1534"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34"/>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1535"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5"/>
      <w:r>
        <w:rPr>
          <w:b/>
          <w:bCs/>
        </w:rPr>
        <w:t xml:space="preserve">, and the date of organization: </w:t>
      </w:r>
      <w:r>
        <w:rPr>
          <w:b/>
          <w:bCs/>
          <w:u w:val="single"/>
        </w:rPr>
        <w:fldChar w:fldCharType="begin">
          <w:ffData>
            <w:name w:val="Text81"/>
            <w:enabled/>
            <w:calcOnExit w:val="0"/>
            <w:textInput/>
          </w:ffData>
        </w:fldChar>
      </w:r>
      <w:bookmarkStart w:id="1536"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6"/>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7CC3AC0"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3428CC26" w14:textId="0376E1D8" w:rsidR="00636B65" w:rsidRDefault="00636B65">
            <w:pPr>
              <w:jc w:val="both"/>
              <w:rPr>
                <w:b/>
                <w:bCs/>
              </w:rPr>
            </w:pPr>
            <w:del w:id="1537"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C2CA540" w14:textId="7F769674" w:rsidR="00636B65" w:rsidRDefault="00636B65">
            <w:pPr>
              <w:jc w:val="both"/>
              <w:rPr>
                <w:b/>
                <w:bCs/>
              </w:rPr>
            </w:pPr>
            <w:del w:id="153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4C43A3">
        <w:trPr>
          <w:del w:id="1539"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70F6C1EC" w14:textId="0C7F1F45" w:rsidR="00636B65" w:rsidDel="00E14F70" w:rsidRDefault="00636B65">
            <w:pPr>
              <w:jc w:val="both"/>
              <w:rPr>
                <w:del w:id="1540" w:author="ERCOT" w:date="2023-09-22T12:56:00Z"/>
                <w:b/>
                <w:bCs/>
              </w:rPr>
            </w:pPr>
            <w:del w:id="1541"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57A6369" w14:textId="087756ED" w:rsidR="00636B65" w:rsidDel="00E14F70" w:rsidRDefault="00636B65">
            <w:pPr>
              <w:jc w:val="both"/>
              <w:rPr>
                <w:del w:id="1542" w:author="ERCOT" w:date="2023-09-22T12:56:00Z"/>
                <w:b/>
                <w:bCs/>
              </w:rPr>
            </w:pPr>
            <w:del w:id="154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4C43A3">
        <w:trPr>
          <w:del w:id="1544" w:author="ERCOT" w:date="2023-09-22T12:56:00Z"/>
        </w:trPr>
        <w:tc>
          <w:tcPr>
            <w:tcW w:w="988" w:type="dxa"/>
            <w:tcBorders>
              <w:top w:val="single" w:sz="4" w:space="0" w:color="auto"/>
              <w:left w:val="single" w:sz="4" w:space="0" w:color="auto"/>
              <w:bottom w:val="single" w:sz="4" w:space="0" w:color="auto"/>
              <w:right w:val="single" w:sz="4" w:space="0" w:color="auto"/>
            </w:tcBorders>
          </w:tcPr>
          <w:p w14:paraId="76774183" w14:textId="62E3631F" w:rsidR="00636B65" w:rsidDel="00E14F70" w:rsidRDefault="00636B65">
            <w:pPr>
              <w:jc w:val="both"/>
              <w:rPr>
                <w:del w:id="1545" w:author="ERCOT" w:date="2023-09-22T12:56:00Z"/>
                <w:b/>
                <w:bCs/>
              </w:rPr>
            </w:pPr>
            <w:del w:id="1546"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58192C83" w14:textId="3EC7222D" w:rsidR="00636B65" w:rsidDel="00E14F70" w:rsidRDefault="00636B65">
            <w:pPr>
              <w:jc w:val="both"/>
              <w:rPr>
                <w:del w:id="1547" w:author="ERCOT" w:date="2023-09-22T12:56:00Z"/>
                <w:b/>
                <w:bCs/>
              </w:rPr>
            </w:pPr>
            <w:del w:id="1548"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58CD79FA" w14:textId="054A37B8" w:rsidR="00636B65" w:rsidDel="00E14F70" w:rsidRDefault="00636B65">
            <w:pPr>
              <w:jc w:val="both"/>
              <w:rPr>
                <w:del w:id="1549" w:author="ERCOT" w:date="2023-09-22T12:56:00Z"/>
                <w:b/>
                <w:bCs/>
              </w:rPr>
            </w:pPr>
            <w:del w:id="1550"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5DCD443C" w14:textId="582A6FC1" w:rsidR="00636B65" w:rsidDel="00E14F70" w:rsidRDefault="00636B65">
            <w:pPr>
              <w:jc w:val="both"/>
              <w:rPr>
                <w:del w:id="1551" w:author="ERCOT" w:date="2023-09-22T12:56:00Z"/>
                <w:b/>
                <w:bCs/>
              </w:rPr>
            </w:pPr>
            <w:del w:id="155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6BF9887" w14:textId="0A955DAE" w:rsidR="00636B65" w:rsidDel="00E14F70" w:rsidRDefault="00636B65">
            <w:pPr>
              <w:jc w:val="both"/>
              <w:rPr>
                <w:del w:id="1553" w:author="ERCOT" w:date="2023-09-22T12:56:00Z"/>
                <w:b/>
                <w:bCs/>
              </w:rPr>
            </w:pPr>
            <w:del w:id="1554"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1F4B27A5" w14:textId="61DA5956" w:rsidR="00636B65" w:rsidDel="00E14F70" w:rsidRDefault="00636B65">
            <w:pPr>
              <w:jc w:val="both"/>
              <w:rPr>
                <w:del w:id="1555" w:author="ERCOT" w:date="2023-09-22T12:56:00Z"/>
                <w:b/>
                <w:bCs/>
              </w:rPr>
            </w:pPr>
            <w:del w:id="1556"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57BAE2D0" w14:textId="32B1C61F" w:rsidR="00636B65" w:rsidRDefault="00636B65">
            <w:pPr>
              <w:jc w:val="both"/>
              <w:rPr>
                <w:b/>
                <w:bCs/>
              </w:rPr>
            </w:pPr>
            <w:del w:id="1557"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79C35BB" w14:textId="016249B1" w:rsidR="00636B65" w:rsidRDefault="00636B65">
            <w:pPr>
              <w:jc w:val="both"/>
              <w:rPr>
                <w:b/>
                <w:bCs/>
              </w:rPr>
            </w:pPr>
            <w:del w:id="155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2EF9FA5"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144BFA7" w14:textId="23131026" w:rsidR="00636B65" w:rsidRDefault="00636B65">
            <w:pPr>
              <w:jc w:val="both"/>
              <w:rPr>
                <w:b/>
                <w:bCs/>
              </w:rPr>
            </w:pPr>
            <w:del w:id="1559"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657920E3" w14:textId="2C7BC3CB" w:rsidR="00636B65" w:rsidRDefault="00636B65">
            <w:pPr>
              <w:jc w:val="both"/>
              <w:rPr>
                <w:b/>
                <w:bCs/>
              </w:rPr>
            </w:pPr>
            <w:del w:id="156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4C43A3">
        <w:trPr>
          <w:del w:id="1561"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DCC6E75" w14:textId="7E6F7FF5" w:rsidR="00636B65" w:rsidDel="00E14F70" w:rsidRDefault="00636B65">
            <w:pPr>
              <w:jc w:val="both"/>
              <w:rPr>
                <w:del w:id="1562" w:author="ERCOT" w:date="2023-09-22T12:56:00Z"/>
                <w:b/>
                <w:bCs/>
              </w:rPr>
            </w:pPr>
            <w:del w:id="1563"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56B65F89" w14:textId="1C71D8C1" w:rsidR="00636B65" w:rsidDel="00E14F70" w:rsidRDefault="00636B65">
            <w:pPr>
              <w:jc w:val="both"/>
              <w:rPr>
                <w:del w:id="1564" w:author="ERCOT" w:date="2023-09-22T12:56:00Z"/>
                <w:b/>
                <w:bCs/>
              </w:rPr>
            </w:pPr>
            <w:del w:id="156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4C43A3">
        <w:trPr>
          <w:del w:id="1566" w:author="ERCOT" w:date="2023-09-22T12:56:00Z"/>
        </w:trPr>
        <w:tc>
          <w:tcPr>
            <w:tcW w:w="988" w:type="dxa"/>
            <w:tcBorders>
              <w:top w:val="single" w:sz="4" w:space="0" w:color="auto"/>
              <w:left w:val="single" w:sz="4" w:space="0" w:color="auto"/>
              <w:bottom w:val="single" w:sz="4" w:space="0" w:color="auto"/>
              <w:right w:val="single" w:sz="4" w:space="0" w:color="auto"/>
            </w:tcBorders>
          </w:tcPr>
          <w:p w14:paraId="064B7759" w14:textId="0D58B624" w:rsidR="00636B65" w:rsidDel="00E14F70" w:rsidRDefault="00636B65">
            <w:pPr>
              <w:jc w:val="both"/>
              <w:rPr>
                <w:del w:id="1567" w:author="ERCOT" w:date="2023-09-22T12:56:00Z"/>
                <w:b/>
                <w:bCs/>
              </w:rPr>
            </w:pPr>
            <w:del w:id="1568"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182E32AE" w14:textId="0CF3D50D" w:rsidR="00636B65" w:rsidDel="00E14F70" w:rsidRDefault="00636B65">
            <w:pPr>
              <w:jc w:val="both"/>
              <w:rPr>
                <w:del w:id="1569" w:author="ERCOT" w:date="2023-09-22T12:56:00Z"/>
                <w:b/>
                <w:bCs/>
              </w:rPr>
            </w:pPr>
            <w:del w:id="1570"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3F5AEA2B" w14:textId="35457224" w:rsidR="00636B65" w:rsidDel="00E14F70" w:rsidRDefault="00636B65">
            <w:pPr>
              <w:jc w:val="both"/>
              <w:rPr>
                <w:del w:id="1571" w:author="ERCOT" w:date="2023-09-22T12:56:00Z"/>
                <w:b/>
                <w:bCs/>
              </w:rPr>
            </w:pPr>
            <w:del w:id="1572"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1DD64CDD" w14:textId="7B11D0A7" w:rsidR="00636B65" w:rsidDel="00E14F70" w:rsidRDefault="00636B65">
            <w:pPr>
              <w:jc w:val="both"/>
              <w:rPr>
                <w:del w:id="1573" w:author="ERCOT" w:date="2023-09-22T12:56:00Z"/>
                <w:b/>
                <w:bCs/>
              </w:rPr>
            </w:pPr>
            <w:del w:id="157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414F7A93" w14:textId="159C8D1B" w:rsidR="00636B65" w:rsidDel="00E14F70" w:rsidRDefault="00636B65">
            <w:pPr>
              <w:jc w:val="both"/>
              <w:rPr>
                <w:del w:id="1575" w:author="ERCOT" w:date="2023-09-22T12:56:00Z"/>
                <w:b/>
                <w:bCs/>
              </w:rPr>
            </w:pPr>
            <w:del w:id="1576"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
          <w:p w14:paraId="211E2D66" w14:textId="31DE138F" w:rsidR="00636B65" w:rsidDel="00E14F70" w:rsidRDefault="00636B65">
            <w:pPr>
              <w:jc w:val="both"/>
              <w:rPr>
                <w:del w:id="1577" w:author="ERCOT" w:date="2023-09-22T12:56:00Z"/>
                <w:b/>
                <w:bCs/>
              </w:rPr>
            </w:pPr>
            <w:del w:id="1578"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225877AF" w14:textId="1FE82B33" w:rsidR="00636B65" w:rsidRDefault="00636B65">
            <w:pPr>
              <w:jc w:val="both"/>
              <w:rPr>
                <w:b/>
                <w:bCs/>
              </w:rPr>
            </w:pPr>
            <w:del w:id="1579"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6F44A71" w14:textId="719FF0DC" w:rsidR="00636B65" w:rsidRDefault="00636B65">
            <w:pPr>
              <w:jc w:val="both"/>
              <w:rPr>
                <w:b/>
                <w:bCs/>
              </w:rPr>
            </w:pPr>
            <w:del w:id="158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0494A4FE"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D77F1CE" w14:textId="79B494F9" w:rsidR="00636B65" w:rsidRDefault="00636B65">
            <w:pPr>
              <w:jc w:val="both"/>
              <w:rPr>
                <w:b/>
                <w:bCs/>
              </w:rPr>
            </w:pPr>
            <w:del w:id="1581"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6D84393C" w14:textId="7C2A315C" w:rsidR="00636B65" w:rsidRDefault="00636B65">
            <w:pPr>
              <w:jc w:val="both"/>
              <w:rPr>
                <w:b/>
                <w:bCs/>
              </w:rPr>
            </w:pPr>
            <w:del w:id="158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4C43A3">
        <w:trPr>
          <w:del w:id="1583"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
          <w:p w14:paraId="558A50DB" w14:textId="19002B27" w:rsidR="00636B65" w:rsidDel="00E14F70" w:rsidRDefault="00636B65">
            <w:pPr>
              <w:jc w:val="both"/>
              <w:rPr>
                <w:del w:id="1584" w:author="ERCOT" w:date="2023-09-22T12:57:00Z"/>
                <w:b/>
                <w:bCs/>
              </w:rPr>
            </w:pPr>
            <w:del w:id="1585"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364CBE52" w14:textId="34BBBE64" w:rsidR="00636B65" w:rsidDel="00E14F70" w:rsidRDefault="00636B65">
            <w:pPr>
              <w:jc w:val="both"/>
              <w:rPr>
                <w:del w:id="1586" w:author="ERCOT" w:date="2023-09-22T12:57:00Z"/>
                <w:b/>
                <w:bCs/>
              </w:rPr>
            </w:pPr>
            <w:del w:id="1587"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4C43A3">
        <w:trPr>
          <w:del w:id="1588" w:author="ERCOT" w:date="2023-09-22T12:57:00Z"/>
        </w:trPr>
        <w:tc>
          <w:tcPr>
            <w:tcW w:w="1025" w:type="dxa"/>
            <w:tcBorders>
              <w:top w:val="single" w:sz="4" w:space="0" w:color="auto"/>
              <w:left w:val="single" w:sz="4" w:space="0" w:color="auto"/>
              <w:bottom w:val="single" w:sz="4" w:space="0" w:color="auto"/>
              <w:right w:val="single" w:sz="4" w:space="0" w:color="auto"/>
            </w:tcBorders>
          </w:tcPr>
          <w:p w14:paraId="3A421FB2" w14:textId="040B5BC4" w:rsidR="00636B65" w:rsidDel="00E14F70" w:rsidRDefault="00636B65">
            <w:pPr>
              <w:jc w:val="both"/>
              <w:rPr>
                <w:del w:id="1589" w:author="ERCOT" w:date="2023-09-22T12:57:00Z"/>
                <w:b/>
                <w:bCs/>
              </w:rPr>
            </w:pPr>
            <w:del w:id="1590"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15C6CC81" w14:textId="3F70EFDF" w:rsidR="00636B65" w:rsidDel="00E14F70" w:rsidRDefault="00636B65">
            <w:pPr>
              <w:jc w:val="both"/>
              <w:rPr>
                <w:del w:id="1591" w:author="ERCOT" w:date="2023-09-22T12:57:00Z"/>
                <w:b/>
                <w:bCs/>
              </w:rPr>
            </w:pPr>
            <w:del w:id="1592"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06A0265E" w14:textId="56E2DE04" w:rsidR="00636B65" w:rsidDel="00E14F70" w:rsidRDefault="00636B65">
            <w:pPr>
              <w:jc w:val="both"/>
              <w:rPr>
                <w:del w:id="1593" w:author="ERCOT" w:date="2023-09-22T12:57:00Z"/>
                <w:b/>
                <w:bCs/>
              </w:rPr>
            </w:pPr>
            <w:del w:id="1594"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48EC8BC9" w14:textId="011D80BC" w:rsidR="00636B65" w:rsidDel="00E14F70" w:rsidRDefault="00636B65">
            <w:pPr>
              <w:jc w:val="both"/>
              <w:rPr>
                <w:del w:id="1595" w:author="ERCOT" w:date="2023-09-22T12:57:00Z"/>
                <w:b/>
                <w:bCs/>
              </w:rPr>
            </w:pPr>
            <w:del w:id="1596"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
          <w:p w14:paraId="35BB7B3B" w14:textId="303492B6" w:rsidR="00636B65" w:rsidDel="00E14F70" w:rsidRDefault="00636B65">
            <w:pPr>
              <w:jc w:val="both"/>
              <w:rPr>
                <w:del w:id="1597" w:author="ERCOT" w:date="2023-09-22T12:57:00Z"/>
                <w:b/>
                <w:bCs/>
              </w:rPr>
            </w:pPr>
            <w:del w:id="1598"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4735EC5" w14:textId="01835B2C" w:rsidR="00636B65" w:rsidDel="00E14F70" w:rsidRDefault="00636B65">
            <w:pPr>
              <w:jc w:val="both"/>
              <w:rPr>
                <w:del w:id="1599" w:author="ERCOT" w:date="2023-09-22T12:57:00Z"/>
                <w:b/>
                <w:bCs/>
              </w:rPr>
            </w:pPr>
            <w:del w:id="1600"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31FE1240" w14:textId="110E97C8" w:rsidR="00636B65" w:rsidRDefault="00636B65">
            <w:pPr>
              <w:jc w:val="both"/>
              <w:rPr>
                <w:b/>
                <w:bCs/>
              </w:rPr>
            </w:pPr>
            <w:del w:id="1601"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B0EE415" w14:textId="59118B01" w:rsidR="00636B65" w:rsidRDefault="00636B65">
            <w:pPr>
              <w:jc w:val="both"/>
              <w:rPr>
                <w:b/>
                <w:bCs/>
              </w:rPr>
            </w:pPr>
            <w:del w:id="160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(or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(partnership,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(parent,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Signature of AR, Backup AR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Printed Name of AR, Backup AR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70"/>
      <w:footerReference w:type="even" r:id="rId71"/>
      <w:footerReference w:type="default" r:id="rId72"/>
      <w:footerReference w:type="first" r:id="rId7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18B5C36E"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00A88" w14:textId="77777777" w:rsidR="00FE12B6" w:rsidRDefault="00FE12B6">
      <w:r>
        <w:separator/>
      </w:r>
    </w:p>
  </w:endnote>
  <w:endnote w:type="continuationSeparator" w:id="0">
    <w:p w14:paraId="2C2C6A3A" w14:textId="77777777" w:rsidR="00FE12B6" w:rsidRDefault="00FE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1ECE13AA"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401D7A">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4B3718F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1B65C5">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45925AE6"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401D7A">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5EC72D27"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13 TAC Report</w:t>
    </w:r>
    <w:r w:rsidR="001B65C5">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24CCC339"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1B65C5">
      <w:rPr>
        <w:rFonts w:ascii="Arial" w:hAnsi="Arial" w:cs="Arial"/>
        <w:sz w:val="18"/>
      </w:rPr>
      <w:t xml:space="preserve"> </w:t>
    </w:r>
    <w:r w:rsidR="00C055C6">
      <w:rPr>
        <w:rFonts w:ascii="Arial" w:hAnsi="Arial" w:cs="Arial"/>
        <w:sz w:val="18"/>
      </w:rPr>
      <w:t>012424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28BC4CF2" w:rsidR="002F7D2A" w:rsidRPr="00412DCA" w:rsidRDefault="002F7D2A" w:rsidP="00DA3EF8">
    <w:pPr>
      <w:pStyle w:val="Footer"/>
      <w:tabs>
        <w:tab w:val="clear" w:pos="4320"/>
        <w:tab w:val="clear" w:pos="8640"/>
        <w:tab w:val="left" w:pos="3216"/>
      </w:tabs>
      <w:rPr>
        <w:rFonts w:ascii="Arial" w:hAnsi="Arial" w:cs="Arial"/>
        <w:sz w:val="18"/>
      </w:rPr>
    </w:pPr>
    <w:r>
      <w:rPr>
        <w:rFonts w:ascii="Arial" w:hAnsi="Arial" w:cs="Arial"/>
        <w:sz w:val="18"/>
      </w:rPr>
      <w:t>PUBLIC</w:t>
    </w:r>
    <w:r w:rsidR="00DA3EF8">
      <w:rPr>
        <w:rFonts w:ascii="Arial" w:hAnsi="Arial" w:cs="Arial"/>
        <w:sz w:val="18"/>
      </w:rPr>
      <w:tab/>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5400543C"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401D7A">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59534CC4"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C055C6">
      <w:rPr>
        <w:rFonts w:ascii="Arial" w:hAnsi="Arial" w:cs="Arial"/>
        <w:sz w:val="18"/>
      </w:rPr>
      <w:t xml:space="preserve">13 TAC </w:t>
    </w:r>
    <w:r w:rsidR="00F93D0D">
      <w:rPr>
        <w:rFonts w:ascii="Arial" w:hAnsi="Arial" w:cs="Arial"/>
        <w:sz w:val="18"/>
      </w:rPr>
      <w:t>Report</w:t>
    </w:r>
    <w:r w:rsidR="00A46571">
      <w:rPr>
        <w:rFonts w:ascii="Arial" w:hAnsi="Arial" w:cs="Arial"/>
        <w:sz w:val="18"/>
      </w:rPr>
      <w:t xml:space="preserve"> </w:t>
    </w:r>
    <w:r w:rsidR="00C055C6">
      <w:rPr>
        <w:rFonts w:ascii="Arial" w:hAnsi="Arial" w:cs="Arial"/>
        <w:sz w:val="18"/>
      </w:rPr>
      <w:t>012424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059E2E62"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C055C6">
      <w:rPr>
        <w:rFonts w:ascii="Arial" w:hAnsi="Arial" w:cs="Arial"/>
        <w:sz w:val="18"/>
      </w:rPr>
      <w:t xml:space="preserve">13 TAC </w:t>
    </w:r>
    <w:r w:rsidR="00A91BFF">
      <w:rPr>
        <w:rFonts w:ascii="Arial" w:hAnsi="Arial" w:cs="Arial"/>
        <w:sz w:val="18"/>
      </w:rPr>
      <w:t>Report</w:t>
    </w:r>
    <w:r w:rsidR="001B65C5">
      <w:rPr>
        <w:rFonts w:ascii="Arial" w:hAnsi="Arial" w:cs="Arial"/>
        <w:sz w:val="18"/>
      </w:rPr>
      <w:t xml:space="preserve"> </w:t>
    </w:r>
    <w:r w:rsidR="00C055C6">
      <w:rPr>
        <w:rFonts w:ascii="Arial" w:hAnsi="Arial" w:cs="Arial"/>
        <w:sz w:val="18"/>
      </w:rPr>
      <w:t>012424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32E3AA5"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087138B4" w:rsidR="002F7D2A" w:rsidRDefault="007D2DB3" w:rsidP="002F7D2A">
    <w:pPr>
      <w:pStyle w:val="Footer"/>
      <w:tabs>
        <w:tab w:val="clear" w:pos="4320"/>
        <w:tab w:val="clear" w:pos="8640"/>
        <w:tab w:val="right" w:pos="9360"/>
      </w:tabs>
      <w:rPr>
        <w:rFonts w:ascii="Arial" w:hAnsi="Arial" w:cs="Arial"/>
        <w:sz w:val="18"/>
      </w:rPr>
    </w:pPr>
    <w:bookmarkStart w:id="257" w:name="_Hlk146110793"/>
    <w:r>
      <w:rPr>
        <w:rFonts w:ascii="Arial" w:hAnsi="Arial" w:cs="Arial"/>
        <w:sz w:val="18"/>
      </w:rPr>
      <w:t>1206NPRR</w:t>
    </w:r>
    <w:r w:rsidR="002F7D2A">
      <w:rPr>
        <w:rFonts w:ascii="Arial" w:hAnsi="Arial" w:cs="Arial"/>
        <w:sz w:val="18"/>
      </w:rPr>
      <w:t>-</w:t>
    </w:r>
    <w:r w:rsidR="00C055C6">
      <w:rPr>
        <w:rFonts w:ascii="Arial" w:hAnsi="Arial" w:cs="Arial"/>
        <w:sz w:val="18"/>
      </w:rPr>
      <w:t xml:space="preserve">13 TAC </w:t>
    </w:r>
    <w:r w:rsidR="00A91BFF">
      <w:rPr>
        <w:rFonts w:ascii="Arial" w:hAnsi="Arial" w:cs="Arial"/>
        <w:sz w:val="18"/>
      </w:rPr>
      <w:t>Report</w:t>
    </w:r>
    <w:r w:rsidR="001B65C5">
      <w:rPr>
        <w:rFonts w:ascii="Arial" w:hAnsi="Arial" w:cs="Arial"/>
        <w:sz w:val="18"/>
      </w:rPr>
      <w:t xml:space="preserve"> </w:t>
    </w:r>
    <w:r w:rsidR="00C055C6">
      <w:rPr>
        <w:rFonts w:ascii="Arial" w:hAnsi="Arial" w:cs="Arial"/>
        <w:sz w:val="18"/>
      </w:rPr>
      <w:t>012424</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57"/>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1D35B46B"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401D7A">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2D79F1E5"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354143">
      <w:rPr>
        <w:rFonts w:ascii="Arial" w:hAnsi="Arial" w:cs="Arial"/>
        <w:sz w:val="18"/>
      </w:rPr>
      <w:t xml:space="preserve">Report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11CC9457"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 xml:space="preserve">13 TAC </w:t>
    </w:r>
    <w:r w:rsidR="002441B5">
      <w:rPr>
        <w:rFonts w:ascii="Arial" w:hAnsi="Arial" w:cs="Arial"/>
        <w:sz w:val="18"/>
      </w:rPr>
      <w:t>Report</w:t>
    </w:r>
    <w:r w:rsidR="00401D7A">
      <w:rPr>
        <w:rFonts w:ascii="Arial" w:hAnsi="Arial" w:cs="Arial"/>
        <w:sz w:val="18"/>
      </w:rPr>
      <w:t xml:space="preserve"> </w:t>
    </w:r>
    <w:r w:rsidR="00C055C6">
      <w:rPr>
        <w:rFonts w:ascii="Arial" w:hAnsi="Arial" w:cs="Arial"/>
        <w:sz w:val="18"/>
      </w:rPr>
      <w:t>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2EE092C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C055C6">
      <w:rPr>
        <w:rFonts w:ascii="Arial" w:hAnsi="Arial" w:cs="Arial"/>
        <w:sz w:val="18"/>
      </w:rPr>
      <w:t>13 TAC Report 012424</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0524" w14:textId="77777777" w:rsidR="00FE12B6" w:rsidRDefault="00FE12B6">
      <w:r>
        <w:separator/>
      </w:r>
    </w:p>
  </w:footnote>
  <w:footnote w:type="continuationSeparator" w:id="0">
    <w:p w14:paraId="15BFDF74" w14:textId="77777777" w:rsidR="00FE12B6" w:rsidRDefault="00FE12B6">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59A28960" w:rsidR="002F7D2A" w:rsidRDefault="00C055C6" w:rsidP="002F7D2A">
    <w:pPr>
      <w:pStyle w:val="Header"/>
      <w:jc w:val="center"/>
      <w:rPr>
        <w:sz w:val="32"/>
      </w:rPr>
    </w:pPr>
    <w:r>
      <w:rPr>
        <w:sz w:val="32"/>
      </w:rPr>
      <w:t xml:space="preserve">TAC </w:t>
    </w:r>
    <w:r w:rsidR="00F93D0D">
      <w:rPr>
        <w:sz w:val="32"/>
      </w:rPr>
      <w:t>Report</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6A20D2D1" w:rsidR="002F7D2A" w:rsidRDefault="00C055C6" w:rsidP="002F7D2A">
    <w:pPr>
      <w:pStyle w:val="Header"/>
      <w:jc w:val="center"/>
      <w:rPr>
        <w:sz w:val="32"/>
      </w:rPr>
    </w:pPr>
    <w:bookmarkStart w:id="256" w:name="_Hlk146111089"/>
    <w:r>
      <w:rPr>
        <w:sz w:val="32"/>
      </w:rPr>
      <w:t xml:space="preserve">TAC </w:t>
    </w:r>
    <w:r w:rsidR="002441B5">
      <w:rPr>
        <w:sz w:val="32"/>
      </w:rPr>
      <w:t>Report</w:t>
    </w:r>
  </w:p>
  <w:bookmarkEnd w:id="256"/>
  <w:p w14:paraId="31326F9B" w14:textId="7EA08152"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03111DA6" w:rsidR="00401D7A" w:rsidRDefault="00C055C6" w:rsidP="00401D7A">
    <w:pPr>
      <w:pStyle w:val="Header"/>
      <w:jc w:val="center"/>
      <w:rPr>
        <w:sz w:val="32"/>
      </w:rPr>
    </w:pPr>
    <w:r>
      <w:rPr>
        <w:sz w:val="32"/>
      </w:rPr>
      <w:t xml:space="preserve">TAC </w:t>
    </w:r>
    <w:r w:rsidR="002441B5">
      <w:rPr>
        <w:sz w:val="32"/>
      </w:rPr>
      <w:t>Report</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38F87803" w:rsidR="00401D7A" w:rsidRDefault="00C055C6" w:rsidP="00401D7A">
    <w:pPr>
      <w:pStyle w:val="Header"/>
      <w:jc w:val="center"/>
      <w:rPr>
        <w:sz w:val="32"/>
      </w:rPr>
    </w:pPr>
    <w:r>
      <w:rPr>
        <w:sz w:val="32"/>
      </w:rPr>
      <w:t xml:space="preserve">TAC </w:t>
    </w:r>
    <w:r w:rsidR="002441B5">
      <w:rPr>
        <w:sz w:val="32"/>
      </w:rPr>
      <w:t>Report</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0F20D299" w:rsidR="00401D7A" w:rsidRDefault="00C055C6" w:rsidP="00401D7A">
    <w:pPr>
      <w:pStyle w:val="Header"/>
      <w:jc w:val="center"/>
      <w:rPr>
        <w:sz w:val="32"/>
      </w:rPr>
    </w:pPr>
    <w:r>
      <w:rPr>
        <w:sz w:val="32"/>
      </w:rPr>
      <w:t xml:space="preserve">TAC </w:t>
    </w:r>
    <w:r w:rsidR="002441B5">
      <w:rPr>
        <w:sz w:val="32"/>
      </w:rPr>
      <w:t>Report</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0698818F" w:rsidR="00401D7A" w:rsidRDefault="00C055C6" w:rsidP="00401D7A">
    <w:pPr>
      <w:pStyle w:val="Header"/>
      <w:jc w:val="center"/>
      <w:rPr>
        <w:sz w:val="32"/>
      </w:rPr>
    </w:pPr>
    <w:r>
      <w:rPr>
        <w:sz w:val="32"/>
      </w:rPr>
      <w:t xml:space="preserve">TAC </w:t>
    </w:r>
    <w:r w:rsidR="002441B5">
      <w:rPr>
        <w:sz w:val="32"/>
      </w:rPr>
      <w:t>Report</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3612E697" w:rsidR="00401D7A" w:rsidRDefault="00C055C6" w:rsidP="00401D7A">
    <w:pPr>
      <w:pStyle w:val="Header"/>
      <w:jc w:val="center"/>
      <w:rPr>
        <w:sz w:val="32"/>
      </w:rPr>
    </w:pPr>
    <w:r>
      <w:rPr>
        <w:sz w:val="32"/>
      </w:rPr>
      <w:t xml:space="preserve">TAC </w:t>
    </w:r>
    <w:r w:rsidR="002441B5">
      <w:rPr>
        <w:sz w:val="32"/>
      </w:rPr>
      <w:t>Report</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154FE09" w:rsidR="00D176CF" w:rsidRDefault="00C055C6" w:rsidP="006E4597">
    <w:pPr>
      <w:pStyle w:val="Header"/>
      <w:jc w:val="center"/>
      <w:rPr>
        <w:sz w:val="32"/>
      </w:rPr>
    </w:pPr>
    <w:r>
      <w:rPr>
        <w:sz w:val="32"/>
      </w:rPr>
      <w:t xml:space="preserve">TAC </w:t>
    </w:r>
    <w:r w:rsidR="002441B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906"/>
    <w:multiLevelType w:val="hybridMultilevel"/>
    <w:tmpl w:val="41B2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22CC2"/>
    <w:multiLevelType w:val="hybridMultilevel"/>
    <w:tmpl w:val="957640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4"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6"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5"/>
  </w:num>
  <w:num w:numId="2" w16cid:durableId="1734962885">
    <w:abstractNumId w:val="15"/>
  </w:num>
  <w:num w:numId="3" w16cid:durableId="2140568605">
    <w:abstractNumId w:val="13"/>
  </w:num>
  <w:num w:numId="4" w16cid:durableId="156193877">
    <w:abstractNumId w:val="23"/>
  </w:num>
  <w:num w:numId="5" w16cid:durableId="558321233">
    <w:abstractNumId w:val="0"/>
  </w:num>
  <w:num w:numId="6" w16cid:durableId="1266570017">
    <w:abstractNumId w:val="16"/>
  </w:num>
  <w:num w:numId="7" w16cid:durableId="1389645744">
    <w:abstractNumId w:val="30"/>
  </w:num>
  <w:num w:numId="8" w16cid:durableId="1271234336">
    <w:abstractNumId w:val="4"/>
  </w:num>
  <w:num w:numId="9" w16cid:durableId="1170288178">
    <w:abstractNumId w:val="20"/>
  </w:num>
  <w:num w:numId="10" w16cid:durableId="1235778287">
    <w:abstractNumId w:val="7"/>
  </w:num>
  <w:num w:numId="11" w16cid:durableId="135682521">
    <w:abstractNumId w:val="27"/>
  </w:num>
  <w:num w:numId="12" w16cid:durableId="485822946">
    <w:abstractNumId w:val="8"/>
  </w:num>
  <w:num w:numId="13" w16cid:durableId="1590848505">
    <w:abstractNumId w:val="6"/>
  </w:num>
  <w:num w:numId="14" w16cid:durableId="1035498035">
    <w:abstractNumId w:val="29"/>
  </w:num>
  <w:num w:numId="15" w16cid:durableId="1264804471">
    <w:abstractNumId w:val="2"/>
  </w:num>
  <w:num w:numId="16" w16cid:durableId="1078988102">
    <w:abstractNumId w:val="24"/>
  </w:num>
  <w:num w:numId="17" w16cid:durableId="300624236">
    <w:abstractNumId w:val="1"/>
  </w:num>
  <w:num w:numId="18" w16cid:durableId="1663269695">
    <w:abstractNumId w:val="9"/>
  </w:num>
  <w:num w:numId="19" w16cid:durableId="1279142736">
    <w:abstractNumId w:val="3"/>
  </w:num>
  <w:num w:numId="20" w16cid:durableId="143589510">
    <w:abstractNumId w:val="14"/>
  </w:num>
  <w:num w:numId="21" w16cid:durableId="1314021501">
    <w:abstractNumId w:val="19"/>
  </w:num>
  <w:num w:numId="22" w16cid:durableId="261302150">
    <w:abstractNumId w:val="21"/>
  </w:num>
  <w:num w:numId="23" w16cid:durableId="1614168227">
    <w:abstractNumId w:val="11"/>
  </w:num>
  <w:num w:numId="24" w16cid:durableId="18824201">
    <w:abstractNumId w:val="26"/>
  </w:num>
  <w:num w:numId="25" w16cid:durableId="1545099888">
    <w:abstractNumId w:val="18"/>
  </w:num>
  <w:num w:numId="26" w16cid:durableId="2114934045">
    <w:abstractNumId w:val="17"/>
  </w:num>
  <w:num w:numId="27" w16cid:durableId="803158880">
    <w:abstractNumId w:val="22"/>
  </w:num>
  <w:num w:numId="28" w16cid:durableId="1691837619">
    <w:abstractNumId w:val="28"/>
  </w:num>
  <w:num w:numId="29" w16cid:durableId="707417484">
    <w:abstractNumId w:val="12"/>
  </w:num>
  <w:num w:numId="30" w16cid:durableId="1642685823">
    <w:abstractNumId w:val="5"/>
  </w:num>
  <w:num w:numId="31" w16cid:durableId="1720549322">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WMS 120723">
    <w15:presenceInfo w15:providerId="None" w15:userId="WMS 120723"/>
  </w15:person>
  <w15:person w15:author="ERCOT 121423">
    <w15:presenceInfo w15:providerId="AD" w15:userId="S::Katherine.Gross@ercot.com::2e3d3c15-67b5-4801-aa12-b42921cd6e67"/>
  </w15:person>
  <w15:person w15:author="PRS 121523">
    <w15:presenceInfo w15:providerId="None" w15:userId="PRS 121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B61"/>
    <w:rsid w:val="00006711"/>
    <w:rsid w:val="000169C4"/>
    <w:rsid w:val="00017436"/>
    <w:rsid w:val="00022634"/>
    <w:rsid w:val="00036B3E"/>
    <w:rsid w:val="00042790"/>
    <w:rsid w:val="0004457B"/>
    <w:rsid w:val="000457F0"/>
    <w:rsid w:val="0005337B"/>
    <w:rsid w:val="00054F18"/>
    <w:rsid w:val="00060A5A"/>
    <w:rsid w:val="0006216E"/>
    <w:rsid w:val="00064B44"/>
    <w:rsid w:val="000672FD"/>
    <w:rsid w:val="00067FE2"/>
    <w:rsid w:val="0007138D"/>
    <w:rsid w:val="0007682E"/>
    <w:rsid w:val="000768FE"/>
    <w:rsid w:val="00076DF8"/>
    <w:rsid w:val="00081E77"/>
    <w:rsid w:val="00082154"/>
    <w:rsid w:val="000826E0"/>
    <w:rsid w:val="00082AFE"/>
    <w:rsid w:val="00084453"/>
    <w:rsid w:val="00091159"/>
    <w:rsid w:val="0009599C"/>
    <w:rsid w:val="00096A3A"/>
    <w:rsid w:val="000A08D8"/>
    <w:rsid w:val="000A0C72"/>
    <w:rsid w:val="000A185D"/>
    <w:rsid w:val="000A2BCE"/>
    <w:rsid w:val="000A71A7"/>
    <w:rsid w:val="000B1D25"/>
    <w:rsid w:val="000B20E1"/>
    <w:rsid w:val="000D1AEB"/>
    <w:rsid w:val="000D3E64"/>
    <w:rsid w:val="000D6B36"/>
    <w:rsid w:val="000D72E1"/>
    <w:rsid w:val="000F13C5"/>
    <w:rsid w:val="000F1441"/>
    <w:rsid w:val="000F4812"/>
    <w:rsid w:val="000F5BCA"/>
    <w:rsid w:val="000F6680"/>
    <w:rsid w:val="000F6DCA"/>
    <w:rsid w:val="00100507"/>
    <w:rsid w:val="00105A36"/>
    <w:rsid w:val="0010776B"/>
    <w:rsid w:val="00116BCF"/>
    <w:rsid w:val="001257C8"/>
    <w:rsid w:val="00130306"/>
    <w:rsid w:val="001313B4"/>
    <w:rsid w:val="001337BD"/>
    <w:rsid w:val="0013432C"/>
    <w:rsid w:val="00135EC6"/>
    <w:rsid w:val="00141BAF"/>
    <w:rsid w:val="0014405B"/>
    <w:rsid w:val="00145440"/>
    <w:rsid w:val="0014546D"/>
    <w:rsid w:val="001500D9"/>
    <w:rsid w:val="00150528"/>
    <w:rsid w:val="0015159F"/>
    <w:rsid w:val="001518F2"/>
    <w:rsid w:val="00152A86"/>
    <w:rsid w:val="0015326A"/>
    <w:rsid w:val="00156AC8"/>
    <w:rsid w:val="00156DB7"/>
    <w:rsid w:val="00157228"/>
    <w:rsid w:val="0015787E"/>
    <w:rsid w:val="00160C3C"/>
    <w:rsid w:val="00161A8C"/>
    <w:rsid w:val="00172B54"/>
    <w:rsid w:val="001739CA"/>
    <w:rsid w:val="00174A81"/>
    <w:rsid w:val="0017783C"/>
    <w:rsid w:val="00187132"/>
    <w:rsid w:val="00191D7F"/>
    <w:rsid w:val="0019314C"/>
    <w:rsid w:val="00194C59"/>
    <w:rsid w:val="001977B7"/>
    <w:rsid w:val="001A3BF6"/>
    <w:rsid w:val="001B5AAB"/>
    <w:rsid w:val="001B65C5"/>
    <w:rsid w:val="001D0587"/>
    <w:rsid w:val="001D0FAE"/>
    <w:rsid w:val="001D5821"/>
    <w:rsid w:val="001D6590"/>
    <w:rsid w:val="001D66B9"/>
    <w:rsid w:val="001F38F0"/>
    <w:rsid w:val="001F68C9"/>
    <w:rsid w:val="00200FCB"/>
    <w:rsid w:val="00220082"/>
    <w:rsid w:val="00220283"/>
    <w:rsid w:val="002214B6"/>
    <w:rsid w:val="00233DF8"/>
    <w:rsid w:val="00236E11"/>
    <w:rsid w:val="00237430"/>
    <w:rsid w:val="00237EE3"/>
    <w:rsid w:val="00243ACF"/>
    <w:rsid w:val="002441B5"/>
    <w:rsid w:val="00244FBC"/>
    <w:rsid w:val="00245DBA"/>
    <w:rsid w:val="00247E0B"/>
    <w:rsid w:val="002557D2"/>
    <w:rsid w:val="002606ED"/>
    <w:rsid w:val="00276A99"/>
    <w:rsid w:val="002778F9"/>
    <w:rsid w:val="00285452"/>
    <w:rsid w:val="00286AD9"/>
    <w:rsid w:val="00292D43"/>
    <w:rsid w:val="00294D19"/>
    <w:rsid w:val="002966F3"/>
    <w:rsid w:val="002A2D9F"/>
    <w:rsid w:val="002A2EE9"/>
    <w:rsid w:val="002A3620"/>
    <w:rsid w:val="002A3F79"/>
    <w:rsid w:val="002A5D6D"/>
    <w:rsid w:val="002B0D0B"/>
    <w:rsid w:val="002B214E"/>
    <w:rsid w:val="002B5DFC"/>
    <w:rsid w:val="002B69F3"/>
    <w:rsid w:val="002B7075"/>
    <w:rsid w:val="002B763A"/>
    <w:rsid w:val="002C0BFB"/>
    <w:rsid w:val="002C11D9"/>
    <w:rsid w:val="002C1997"/>
    <w:rsid w:val="002C2911"/>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173D0"/>
    <w:rsid w:val="00321E77"/>
    <w:rsid w:val="0032456C"/>
    <w:rsid w:val="00342637"/>
    <w:rsid w:val="00343AFD"/>
    <w:rsid w:val="00345191"/>
    <w:rsid w:val="00353231"/>
    <w:rsid w:val="00353700"/>
    <w:rsid w:val="00354143"/>
    <w:rsid w:val="00360920"/>
    <w:rsid w:val="003707A7"/>
    <w:rsid w:val="003842B9"/>
    <w:rsid w:val="00384709"/>
    <w:rsid w:val="00385F39"/>
    <w:rsid w:val="00386B9D"/>
    <w:rsid w:val="00386C35"/>
    <w:rsid w:val="00391CE9"/>
    <w:rsid w:val="00392CC6"/>
    <w:rsid w:val="0039301E"/>
    <w:rsid w:val="003A11A8"/>
    <w:rsid w:val="003A3D77"/>
    <w:rsid w:val="003A4FBB"/>
    <w:rsid w:val="003A50BB"/>
    <w:rsid w:val="003B0AE7"/>
    <w:rsid w:val="003B5073"/>
    <w:rsid w:val="003B5AED"/>
    <w:rsid w:val="003C338C"/>
    <w:rsid w:val="003C46AF"/>
    <w:rsid w:val="003C6B7B"/>
    <w:rsid w:val="003C6D8B"/>
    <w:rsid w:val="003C7495"/>
    <w:rsid w:val="003D13BB"/>
    <w:rsid w:val="003D2B6A"/>
    <w:rsid w:val="003E2ACB"/>
    <w:rsid w:val="003F7821"/>
    <w:rsid w:val="004013B0"/>
    <w:rsid w:val="00401D7A"/>
    <w:rsid w:val="004050B1"/>
    <w:rsid w:val="00405D19"/>
    <w:rsid w:val="004064FE"/>
    <w:rsid w:val="004070BC"/>
    <w:rsid w:val="004135BD"/>
    <w:rsid w:val="004241D2"/>
    <w:rsid w:val="004302A4"/>
    <w:rsid w:val="004379AC"/>
    <w:rsid w:val="004432F4"/>
    <w:rsid w:val="004463BA"/>
    <w:rsid w:val="0045395F"/>
    <w:rsid w:val="004541C4"/>
    <w:rsid w:val="0046370D"/>
    <w:rsid w:val="004640CF"/>
    <w:rsid w:val="004800B0"/>
    <w:rsid w:val="004822D4"/>
    <w:rsid w:val="004837E4"/>
    <w:rsid w:val="00484035"/>
    <w:rsid w:val="00484973"/>
    <w:rsid w:val="00487FCC"/>
    <w:rsid w:val="0049140B"/>
    <w:rsid w:val="0049290B"/>
    <w:rsid w:val="004A301D"/>
    <w:rsid w:val="004A3C5C"/>
    <w:rsid w:val="004A4451"/>
    <w:rsid w:val="004A5890"/>
    <w:rsid w:val="004A5EEF"/>
    <w:rsid w:val="004A6CD4"/>
    <w:rsid w:val="004A75A8"/>
    <w:rsid w:val="004C20EC"/>
    <w:rsid w:val="004C3FD6"/>
    <w:rsid w:val="004C43A3"/>
    <w:rsid w:val="004C6E64"/>
    <w:rsid w:val="004D3958"/>
    <w:rsid w:val="004D3CF5"/>
    <w:rsid w:val="004E3F23"/>
    <w:rsid w:val="004E4BE9"/>
    <w:rsid w:val="004E7C88"/>
    <w:rsid w:val="005008DF"/>
    <w:rsid w:val="005017D3"/>
    <w:rsid w:val="005018F4"/>
    <w:rsid w:val="005045D0"/>
    <w:rsid w:val="00505A4E"/>
    <w:rsid w:val="00505DB7"/>
    <w:rsid w:val="00506D22"/>
    <w:rsid w:val="00507DD0"/>
    <w:rsid w:val="00510FE2"/>
    <w:rsid w:val="00511608"/>
    <w:rsid w:val="00522A9E"/>
    <w:rsid w:val="005310EE"/>
    <w:rsid w:val="0053110E"/>
    <w:rsid w:val="00533146"/>
    <w:rsid w:val="00534C6C"/>
    <w:rsid w:val="005357A3"/>
    <w:rsid w:val="00540C90"/>
    <w:rsid w:val="00543D4C"/>
    <w:rsid w:val="00553366"/>
    <w:rsid w:val="00557446"/>
    <w:rsid w:val="005631CB"/>
    <w:rsid w:val="00563D81"/>
    <w:rsid w:val="00564A43"/>
    <w:rsid w:val="00571CF1"/>
    <w:rsid w:val="00572B43"/>
    <w:rsid w:val="005778D2"/>
    <w:rsid w:val="005841C0"/>
    <w:rsid w:val="00585117"/>
    <w:rsid w:val="00590DFF"/>
    <w:rsid w:val="005923F9"/>
    <w:rsid w:val="0059260F"/>
    <w:rsid w:val="005952D9"/>
    <w:rsid w:val="00596973"/>
    <w:rsid w:val="005973EF"/>
    <w:rsid w:val="005A0EA7"/>
    <w:rsid w:val="005A1C77"/>
    <w:rsid w:val="005C0D98"/>
    <w:rsid w:val="005C3D0E"/>
    <w:rsid w:val="005C4D02"/>
    <w:rsid w:val="005C54E7"/>
    <w:rsid w:val="005C7A6F"/>
    <w:rsid w:val="005D265F"/>
    <w:rsid w:val="005E13A7"/>
    <w:rsid w:val="005E5074"/>
    <w:rsid w:val="005F1478"/>
    <w:rsid w:val="005F54FC"/>
    <w:rsid w:val="005F6388"/>
    <w:rsid w:val="00600F8E"/>
    <w:rsid w:val="00610D23"/>
    <w:rsid w:val="00612E4F"/>
    <w:rsid w:val="00615D5E"/>
    <w:rsid w:val="00615EA4"/>
    <w:rsid w:val="00622E99"/>
    <w:rsid w:val="00625E5D"/>
    <w:rsid w:val="00636B65"/>
    <w:rsid w:val="006433F7"/>
    <w:rsid w:val="00646FE1"/>
    <w:rsid w:val="0065757E"/>
    <w:rsid w:val="00660AAE"/>
    <w:rsid w:val="0066370F"/>
    <w:rsid w:val="00671D5F"/>
    <w:rsid w:val="00671E7E"/>
    <w:rsid w:val="0067329E"/>
    <w:rsid w:val="00690EDA"/>
    <w:rsid w:val="00693539"/>
    <w:rsid w:val="00694351"/>
    <w:rsid w:val="0069631B"/>
    <w:rsid w:val="006A0784"/>
    <w:rsid w:val="006A697B"/>
    <w:rsid w:val="006B109E"/>
    <w:rsid w:val="006B1F36"/>
    <w:rsid w:val="006B4DDE"/>
    <w:rsid w:val="006B7E60"/>
    <w:rsid w:val="006C05A2"/>
    <w:rsid w:val="006C0F17"/>
    <w:rsid w:val="006C204D"/>
    <w:rsid w:val="006C2077"/>
    <w:rsid w:val="006C41B2"/>
    <w:rsid w:val="006D24E5"/>
    <w:rsid w:val="006D78A0"/>
    <w:rsid w:val="006E3961"/>
    <w:rsid w:val="006E4597"/>
    <w:rsid w:val="006E6D26"/>
    <w:rsid w:val="006E7DB1"/>
    <w:rsid w:val="006F51CD"/>
    <w:rsid w:val="00702037"/>
    <w:rsid w:val="00706362"/>
    <w:rsid w:val="00716931"/>
    <w:rsid w:val="007218E7"/>
    <w:rsid w:val="00723974"/>
    <w:rsid w:val="007247AA"/>
    <w:rsid w:val="00736BC5"/>
    <w:rsid w:val="00740D54"/>
    <w:rsid w:val="00743968"/>
    <w:rsid w:val="007442F6"/>
    <w:rsid w:val="00753B26"/>
    <w:rsid w:val="007561BB"/>
    <w:rsid w:val="007618FD"/>
    <w:rsid w:val="00764E71"/>
    <w:rsid w:val="00767B6A"/>
    <w:rsid w:val="00785415"/>
    <w:rsid w:val="00791CB9"/>
    <w:rsid w:val="00793130"/>
    <w:rsid w:val="007939BD"/>
    <w:rsid w:val="007A1BE1"/>
    <w:rsid w:val="007A29AE"/>
    <w:rsid w:val="007A5683"/>
    <w:rsid w:val="007B3233"/>
    <w:rsid w:val="007B5A42"/>
    <w:rsid w:val="007B773F"/>
    <w:rsid w:val="007B7A64"/>
    <w:rsid w:val="007C199B"/>
    <w:rsid w:val="007C3005"/>
    <w:rsid w:val="007C3C03"/>
    <w:rsid w:val="007C707D"/>
    <w:rsid w:val="007D2DB3"/>
    <w:rsid w:val="007D3073"/>
    <w:rsid w:val="007D64B9"/>
    <w:rsid w:val="007D72D4"/>
    <w:rsid w:val="007E0452"/>
    <w:rsid w:val="007E3810"/>
    <w:rsid w:val="007F0339"/>
    <w:rsid w:val="007F26CA"/>
    <w:rsid w:val="008070C0"/>
    <w:rsid w:val="00810A0E"/>
    <w:rsid w:val="00811C12"/>
    <w:rsid w:val="00821655"/>
    <w:rsid w:val="00830A47"/>
    <w:rsid w:val="0083607E"/>
    <w:rsid w:val="00845778"/>
    <w:rsid w:val="00852F6A"/>
    <w:rsid w:val="008536B7"/>
    <w:rsid w:val="00853D38"/>
    <w:rsid w:val="00854B30"/>
    <w:rsid w:val="00855491"/>
    <w:rsid w:val="00855FBE"/>
    <w:rsid w:val="008560E5"/>
    <w:rsid w:val="008628A6"/>
    <w:rsid w:val="00862F54"/>
    <w:rsid w:val="00866924"/>
    <w:rsid w:val="008671EA"/>
    <w:rsid w:val="0087722E"/>
    <w:rsid w:val="008820E9"/>
    <w:rsid w:val="00883B32"/>
    <w:rsid w:val="00887E28"/>
    <w:rsid w:val="00895E94"/>
    <w:rsid w:val="008A0779"/>
    <w:rsid w:val="008A3F21"/>
    <w:rsid w:val="008C4EB0"/>
    <w:rsid w:val="008D058F"/>
    <w:rsid w:val="008D0595"/>
    <w:rsid w:val="008D07B9"/>
    <w:rsid w:val="008D5C3A"/>
    <w:rsid w:val="008E097B"/>
    <w:rsid w:val="008E2831"/>
    <w:rsid w:val="008E6DA2"/>
    <w:rsid w:val="008F1326"/>
    <w:rsid w:val="008F3EF5"/>
    <w:rsid w:val="008F7BA9"/>
    <w:rsid w:val="0090145D"/>
    <w:rsid w:val="009041FC"/>
    <w:rsid w:val="00907B1E"/>
    <w:rsid w:val="009101C2"/>
    <w:rsid w:val="00914BE7"/>
    <w:rsid w:val="0092444F"/>
    <w:rsid w:val="009378E1"/>
    <w:rsid w:val="00937EDF"/>
    <w:rsid w:val="009407FA"/>
    <w:rsid w:val="00943AFD"/>
    <w:rsid w:val="00961C1D"/>
    <w:rsid w:val="00963A51"/>
    <w:rsid w:val="00965610"/>
    <w:rsid w:val="00973800"/>
    <w:rsid w:val="0098313D"/>
    <w:rsid w:val="00983B6E"/>
    <w:rsid w:val="009936F8"/>
    <w:rsid w:val="00997E83"/>
    <w:rsid w:val="009A3772"/>
    <w:rsid w:val="009B3681"/>
    <w:rsid w:val="009B49CF"/>
    <w:rsid w:val="009C450D"/>
    <w:rsid w:val="009C74B5"/>
    <w:rsid w:val="009D17F0"/>
    <w:rsid w:val="009E0B5A"/>
    <w:rsid w:val="009E456F"/>
    <w:rsid w:val="009E7131"/>
    <w:rsid w:val="009F1774"/>
    <w:rsid w:val="009F79AF"/>
    <w:rsid w:val="00A00E18"/>
    <w:rsid w:val="00A02B5B"/>
    <w:rsid w:val="00A04795"/>
    <w:rsid w:val="00A057FA"/>
    <w:rsid w:val="00A1174D"/>
    <w:rsid w:val="00A15BC5"/>
    <w:rsid w:val="00A233AA"/>
    <w:rsid w:val="00A2616D"/>
    <w:rsid w:val="00A34CC3"/>
    <w:rsid w:val="00A370E3"/>
    <w:rsid w:val="00A42796"/>
    <w:rsid w:val="00A42BCE"/>
    <w:rsid w:val="00A45966"/>
    <w:rsid w:val="00A46571"/>
    <w:rsid w:val="00A5009D"/>
    <w:rsid w:val="00A5311D"/>
    <w:rsid w:val="00A61918"/>
    <w:rsid w:val="00A6290C"/>
    <w:rsid w:val="00A82685"/>
    <w:rsid w:val="00A91B44"/>
    <w:rsid w:val="00A91BFF"/>
    <w:rsid w:val="00AA2B3A"/>
    <w:rsid w:val="00AA3CE6"/>
    <w:rsid w:val="00AA5A6D"/>
    <w:rsid w:val="00AA74B4"/>
    <w:rsid w:val="00AB424B"/>
    <w:rsid w:val="00AB4BC3"/>
    <w:rsid w:val="00AB4D17"/>
    <w:rsid w:val="00AB6B66"/>
    <w:rsid w:val="00AB7BF2"/>
    <w:rsid w:val="00AB7C74"/>
    <w:rsid w:val="00AC2177"/>
    <w:rsid w:val="00AC3519"/>
    <w:rsid w:val="00AC564B"/>
    <w:rsid w:val="00AD242F"/>
    <w:rsid w:val="00AD3B58"/>
    <w:rsid w:val="00AF56C6"/>
    <w:rsid w:val="00AF7CB2"/>
    <w:rsid w:val="00B032E8"/>
    <w:rsid w:val="00B312FC"/>
    <w:rsid w:val="00B33779"/>
    <w:rsid w:val="00B42316"/>
    <w:rsid w:val="00B43E24"/>
    <w:rsid w:val="00B44DC7"/>
    <w:rsid w:val="00B52385"/>
    <w:rsid w:val="00B57F96"/>
    <w:rsid w:val="00B643F9"/>
    <w:rsid w:val="00B64A64"/>
    <w:rsid w:val="00B64B00"/>
    <w:rsid w:val="00B67892"/>
    <w:rsid w:val="00B72AEA"/>
    <w:rsid w:val="00B75B29"/>
    <w:rsid w:val="00B777B0"/>
    <w:rsid w:val="00B81D02"/>
    <w:rsid w:val="00B82166"/>
    <w:rsid w:val="00B92F3E"/>
    <w:rsid w:val="00BA4D33"/>
    <w:rsid w:val="00BA7C26"/>
    <w:rsid w:val="00BB45ED"/>
    <w:rsid w:val="00BC2D06"/>
    <w:rsid w:val="00BC3B0E"/>
    <w:rsid w:val="00BD31D8"/>
    <w:rsid w:val="00BD4231"/>
    <w:rsid w:val="00BE119A"/>
    <w:rsid w:val="00BE18A8"/>
    <w:rsid w:val="00BE643E"/>
    <w:rsid w:val="00BE705D"/>
    <w:rsid w:val="00BF510A"/>
    <w:rsid w:val="00BF5489"/>
    <w:rsid w:val="00C02159"/>
    <w:rsid w:val="00C043DF"/>
    <w:rsid w:val="00C055C6"/>
    <w:rsid w:val="00C0650D"/>
    <w:rsid w:val="00C11656"/>
    <w:rsid w:val="00C17446"/>
    <w:rsid w:val="00C22DF8"/>
    <w:rsid w:val="00C34961"/>
    <w:rsid w:val="00C42724"/>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009A"/>
    <w:rsid w:val="00CC3732"/>
    <w:rsid w:val="00CC4F39"/>
    <w:rsid w:val="00CD181B"/>
    <w:rsid w:val="00CD544C"/>
    <w:rsid w:val="00CE6CC5"/>
    <w:rsid w:val="00CF1FEF"/>
    <w:rsid w:val="00CF3443"/>
    <w:rsid w:val="00CF4256"/>
    <w:rsid w:val="00CF7F22"/>
    <w:rsid w:val="00D011DA"/>
    <w:rsid w:val="00D018D8"/>
    <w:rsid w:val="00D04312"/>
    <w:rsid w:val="00D045E3"/>
    <w:rsid w:val="00D04FE8"/>
    <w:rsid w:val="00D05DC6"/>
    <w:rsid w:val="00D07844"/>
    <w:rsid w:val="00D1072D"/>
    <w:rsid w:val="00D176CF"/>
    <w:rsid w:val="00D17AD5"/>
    <w:rsid w:val="00D26811"/>
    <w:rsid w:val="00D271E3"/>
    <w:rsid w:val="00D31B6F"/>
    <w:rsid w:val="00D357DC"/>
    <w:rsid w:val="00D41A63"/>
    <w:rsid w:val="00D4212B"/>
    <w:rsid w:val="00D448B6"/>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A9B"/>
    <w:rsid w:val="00D97C80"/>
    <w:rsid w:val="00DA2F49"/>
    <w:rsid w:val="00DA3EF8"/>
    <w:rsid w:val="00DB0AFB"/>
    <w:rsid w:val="00DC105D"/>
    <w:rsid w:val="00DC25FE"/>
    <w:rsid w:val="00DC27B9"/>
    <w:rsid w:val="00DC5CB4"/>
    <w:rsid w:val="00DC767E"/>
    <w:rsid w:val="00DC79C4"/>
    <w:rsid w:val="00DE4DA3"/>
    <w:rsid w:val="00DF2B75"/>
    <w:rsid w:val="00E011FC"/>
    <w:rsid w:val="00E10901"/>
    <w:rsid w:val="00E14D47"/>
    <w:rsid w:val="00E14F70"/>
    <w:rsid w:val="00E1641C"/>
    <w:rsid w:val="00E21D89"/>
    <w:rsid w:val="00E26708"/>
    <w:rsid w:val="00E315E7"/>
    <w:rsid w:val="00E32F3A"/>
    <w:rsid w:val="00E338E0"/>
    <w:rsid w:val="00E34958"/>
    <w:rsid w:val="00E35537"/>
    <w:rsid w:val="00E37AB0"/>
    <w:rsid w:val="00E41C3D"/>
    <w:rsid w:val="00E4760B"/>
    <w:rsid w:val="00E50B15"/>
    <w:rsid w:val="00E52317"/>
    <w:rsid w:val="00E56DF7"/>
    <w:rsid w:val="00E603A3"/>
    <w:rsid w:val="00E61C57"/>
    <w:rsid w:val="00E61EB4"/>
    <w:rsid w:val="00E62E0B"/>
    <w:rsid w:val="00E62F34"/>
    <w:rsid w:val="00E66D5A"/>
    <w:rsid w:val="00E672B6"/>
    <w:rsid w:val="00E71C39"/>
    <w:rsid w:val="00E9143C"/>
    <w:rsid w:val="00E9437E"/>
    <w:rsid w:val="00EA4970"/>
    <w:rsid w:val="00EA56E6"/>
    <w:rsid w:val="00EA694D"/>
    <w:rsid w:val="00EA756C"/>
    <w:rsid w:val="00EC2C46"/>
    <w:rsid w:val="00EC335F"/>
    <w:rsid w:val="00EC48FB"/>
    <w:rsid w:val="00EE34D7"/>
    <w:rsid w:val="00EE6B73"/>
    <w:rsid w:val="00EE7E82"/>
    <w:rsid w:val="00EE7EA1"/>
    <w:rsid w:val="00EF0CFB"/>
    <w:rsid w:val="00EF232A"/>
    <w:rsid w:val="00EF3245"/>
    <w:rsid w:val="00EF3E82"/>
    <w:rsid w:val="00EF3FA6"/>
    <w:rsid w:val="00EF7D27"/>
    <w:rsid w:val="00F01D01"/>
    <w:rsid w:val="00F03667"/>
    <w:rsid w:val="00F03D3A"/>
    <w:rsid w:val="00F05A69"/>
    <w:rsid w:val="00F063D3"/>
    <w:rsid w:val="00F13E9B"/>
    <w:rsid w:val="00F26ACF"/>
    <w:rsid w:val="00F27893"/>
    <w:rsid w:val="00F43FFD"/>
    <w:rsid w:val="00F44236"/>
    <w:rsid w:val="00F471EA"/>
    <w:rsid w:val="00F473A5"/>
    <w:rsid w:val="00F52517"/>
    <w:rsid w:val="00F71DB7"/>
    <w:rsid w:val="00F74F8F"/>
    <w:rsid w:val="00F77D0B"/>
    <w:rsid w:val="00F8409A"/>
    <w:rsid w:val="00F90483"/>
    <w:rsid w:val="00F93D0D"/>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12B6"/>
    <w:rsid w:val="00FE36E3"/>
    <w:rsid w:val="00FE5DD1"/>
    <w:rsid w:val="00FE6B01"/>
    <w:rsid w:val="00FF4BDF"/>
    <w:rsid w:val="00FF5730"/>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header" Target="header3.xml"/><Relationship Id="rId47" Type="http://schemas.openxmlformats.org/officeDocument/2006/relationships/header" Target="header4.xml"/><Relationship Id="rId63" Type="http://schemas.openxmlformats.org/officeDocument/2006/relationships/header" Target="header7.xml"/><Relationship Id="rId68" Type="http://schemas.openxmlformats.org/officeDocument/2006/relationships/hyperlink" Target="http://www.ercot.com/services/rq/tdsp/index.html" TargetMode="Externa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hyperlink" Target="mailto:Katherine.Gross@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footer" Target="footer6.xml"/><Relationship Id="rId53" Type="http://schemas.openxmlformats.org/officeDocument/2006/relationships/footer" Target="footer10.xml"/><Relationship Id="rId58" Type="http://schemas.openxmlformats.org/officeDocument/2006/relationships/footer" Target="footer13.xml"/><Relationship Id="rId66" Type="http://schemas.openxmlformats.org/officeDocument/2006/relationships/footer" Target="footer18.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mailto:MPRegistration@ercot.com" TargetMode="External"/><Relationship Id="rId19" Type="http://schemas.openxmlformats.org/officeDocument/2006/relationships/control" Target="activeX/activeX6.xml"/><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Ted.Hailu@ercot.com" TargetMode="External"/><Relationship Id="rId35" Type="http://schemas.microsoft.com/office/2018/08/relationships/commentsExtensible" Target="commentsExtensible.xml"/><Relationship Id="rId43" Type="http://schemas.openxmlformats.org/officeDocument/2006/relationships/footer" Target="footer4.xml"/><Relationship Id="rId48" Type="http://schemas.openxmlformats.org/officeDocument/2006/relationships/footer" Target="footer7.xml"/><Relationship Id="rId56" Type="http://schemas.openxmlformats.org/officeDocument/2006/relationships/hyperlink" Target="mailto:MPRegistration@ercot.com" TargetMode="External"/><Relationship Id="rId64" Type="http://schemas.openxmlformats.org/officeDocument/2006/relationships/footer" Target="footer16.xml"/><Relationship Id="rId69" Type="http://schemas.openxmlformats.org/officeDocument/2006/relationships/hyperlink" Target="mailto:MPRegistration@ercot.com" TargetMode="External"/><Relationship Id="rId8" Type="http://schemas.openxmlformats.org/officeDocument/2006/relationships/hyperlink" Target="https://www.ercot.com/mktrules/issues/NPRR1206" TargetMode="External"/><Relationship Id="rId51" Type="http://schemas.openxmlformats.org/officeDocument/2006/relationships/hyperlink" Target="mailto:MPRegistration@ercot.com" TargetMode="External"/><Relationship Id="rId72" Type="http://schemas.openxmlformats.org/officeDocument/2006/relationships/footer" Target="footer20.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 Id="rId46" Type="http://schemas.openxmlformats.org/officeDocument/2006/relationships/hyperlink" Target="mailto:MPRegistration@ercot.com" TargetMode="External"/><Relationship Id="rId59" Type="http://schemas.openxmlformats.org/officeDocument/2006/relationships/footer" Target="footer14.xml"/><Relationship Id="rId67" Type="http://schemas.openxmlformats.org/officeDocument/2006/relationships/hyperlink" Target="mailto:MPRegistration@ercot.com" TargetMode="External"/><Relationship Id="rId20" Type="http://schemas.openxmlformats.org/officeDocument/2006/relationships/image" Target="media/image3.wmf"/><Relationship Id="rId41" Type="http://schemas.openxmlformats.org/officeDocument/2006/relationships/hyperlink" Target="mailto:MPRegistration@ercot.com" TargetMode="External"/><Relationship Id="rId54" Type="http://schemas.openxmlformats.org/officeDocument/2006/relationships/footer" Target="footer11.xml"/><Relationship Id="rId62" Type="http://schemas.openxmlformats.org/officeDocument/2006/relationships/hyperlink" Target="mailto:MPRegistration@ercot.com" TargetMode="External"/><Relationship Id="rId70" Type="http://schemas.openxmlformats.org/officeDocument/2006/relationships/header" Target="header8.xm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49" Type="http://schemas.openxmlformats.org/officeDocument/2006/relationships/footer" Target="footer8.xml"/><Relationship Id="rId57" Type="http://schemas.openxmlformats.org/officeDocument/2006/relationships/header" Target="header6.xml"/><Relationship Id="rId10" Type="http://schemas.openxmlformats.org/officeDocument/2006/relationships/control" Target="activeX/activeX1.xml"/><Relationship Id="rId31" Type="http://schemas.openxmlformats.org/officeDocument/2006/relationships/hyperlink" Target="mailto:jordan.troublefield@ercot.com" TargetMode="External"/><Relationship Id="rId44" Type="http://schemas.openxmlformats.org/officeDocument/2006/relationships/footer" Target="footer5.xml"/><Relationship Id="rId52" Type="http://schemas.openxmlformats.org/officeDocument/2006/relationships/header" Target="header5.xml"/><Relationship Id="rId60" Type="http://schemas.openxmlformats.org/officeDocument/2006/relationships/footer" Target="footer15.xml"/><Relationship Id="rId65" Type="http://schemas.openxmlformats.org/officeDocument/2006/relationships/footer" Target="footer17.xml"/><Relationship Id="rId73"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header" Target="header2.xml"/><Relationship Id="rId34" Type="http://schemas.microsoft.com/office/2016/09/relationships/commentsIds" Target="commentsIds.xml"/><Relationship Id="rId50" Type="http://schemas.openxmlformats.org/officeDocument/2006/relationships/footer" Target="footer9.xml"/><Relationship Id="rId55" Type="http://schemas.openxmlformats.org/officeDocument/2006/relationships/footer" Target="footer12.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14301</Words>
  <Characters>107162</Characters>
  <Application>Microsoft Office Word</Application>
  <DocSecurity>0</DocSecurity>
  <Lines>893</Lines>
  <Paragraphs>242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121221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2024-01-29T19:03:00Z</dcterms:created>
  <dcterms:modified xsi:type="dcterms:W3CDTF">2024-01-29T19:03:00Z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